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0AE0" w:rsidRDefault="005A0AE0"/>
    <w:p w:rsidR="0097160F" w:rsidRPr="003306E9" w:rsidRDefault="0097160F" w:rsidP="003306E9">
      <w:pPr>
        <w:pBdr>
          <w:top w:val="single" w:sz="4" w:space="1" w:color="auto"/>
          <w:left w:val="single" w:sz="4" w:space="4" w:color="auto"/>
          <w:bottom w:val="single" w:sz="4" w:space="1" w:color="auto"/>
          <w:right w:val="single" w:sz="4" w:space="4" w:color="auto"/>
        </w:pBdr>
        <w:spacing w:before="100" w:beforeAutospacing="1" w:after="100" w:afterAutospacing="1"/>
        <w:outlineLvl w:val="1"/>
        <w:rPr>
          <w:rFonts w:eastAsia="Times New Roman" w:cs="Times New Roman"/>
          <w:bCs/>
          <w:i/>
          <w:sz w:val="28"/>
          <w:szCs w:val="36"/>
          <w:lang w:eastAsia="de-DE"/>
        </w:rPr>
      </w:pPr>
      <w:r w:rsidRPr="00EB1158">
        <w:rPr>
          <w:rFonts w:eastAsia="Times New Roman" w:cs="Times New Roman"/>
          <w:b/>
          <w:bCs/>
          <w:i/>
          <w:sz w:val="24"/>
          <w:szCs w:val="36"/>
          <w:lang w:eastAsia="de-DE"/>
        </w:rPr>
        <w:t xml:space="preserve">Aufgaben: CHAOSSPIEL </w:t>
      </w:r>
      <w:r w:rsidRPr="00EB1158">
        <w:rPr>
          <w:rFonts w:eastAsia="Times New Roman" w:cs="Times New Roman"/>
          <w:bCs/>
          <w:i/>
          <w:sz w:val="28"/>
          <w:szCs w:val="36"/>
          <w:lang w:eastAsia="de-DE"/>
        </w:rPr>
        <w:tab/>
      </w:r>
      <w:r w:rsidRPr="00EB1158">
        <w:rPr>
          <w:rFonts w:eastAsia="Times New Roman" w:cs="Times New Roman"/>
          <w:bCs/>
          <w:i/>
          <w:sz w:val="28"/>
          <w:szCs w:val="36"/>
          <w:lang w:eastAsia="de-DE"/>
        </w:rPr>
        <w:tab/>
      </w:r>
      <w:r w:rsidRPr="00EB1158">
        <w:rPr>
          <w:rFonts w:eastAsia="Times New Roman" w:cs="Times New Roman"/>
          <w:bCs/>
          <w:i/>
          <w:sz w:val="28"/>
          <w:szCs w:val="36"/>
          <w:lang w:eastAsia="de-DE"/>
        </w:rPr>
        <w:tab/>
        <w:t xml:space="preserve">                   </w:t>
      </w:r>
      <w:r w:rsidRPr="00EB1158">
        <w:rPr>
          <w:rFonts w:eastAsia="Times New Roman" w:cs="Times New Roman"/>
          <w:bCs/>
          <w:i/>
          <w:sz w:val="28"/>
          <w:szCs w:val="36"/>
          <w:lang w:eastAsia="de-DE"/>
        </w:rPr>
        <w:tab/>
      </w:r>
      <w:r w:rsidRPr="00EB1158">
        <w:rPr>
          <w:rFonts w:eastAsia="Times New Roman" w:cs="Times New Roman"/>
          <w:bCs/>
          <w:i/>
          <w:sz w:val="28"/>
          <w:szCs w:val="36"/>
          <w:lang w:eastAsia="de-DE"/>
        </w:rPr>
        <w:tab/>
      </w:r>
      <w:r w:rsidRPr="00EB1158">
        <w:rPr>
          <w:rFonts w:eastAsia="Times New Roman" w:cs="Times New Roman"/>
          <w:bCs/>
          <w:i/>
          <w:sz w:val="28"/>
          <w:szCs w:val="36"/>
          <w:lang w:eastAsia="de-DE"/>
        </w:rPr>
        <w:tab/>
      </w:r>
      <w:proofErr w:type="gramStart"/>
      <w:r w:rsidRPr="00EB1158">
        <w:rPr>
          <w:rFonts w:eastAsia="Times New Roman" w:cs="Times New Roman"/>
          <w:bCs/>
          <w:i/>
          <w:sz w:val="28"/>
          <w:szCs w:val="36"/>
          <w:lang w:eastAsia="de-DE"/>
        </w:rPr>
        <w:tab/>
        <w:t xml:space="preserve">  für</w:t>
      </w:r>
      <w:proofErr w:type="gramEnd"/>
      <w:r w:rsidRPr="00EB1158">
        <w:rPr>
          <w:rFonts w:eastAsia="Times New Roman" w:cs="Times New Roman"/>
          <w:bCs/>
          <w:i/>
          <w:sz w:val="28"/>
          <w:szCs w:val="36"/>
          <w:lang w:eastAsia="de-DE"/>
        </w:rPr>
        <w:t xml:space="preserve"> Teamer</w:t>
      </w:r>
    </w:p>
    <w:p w:rsidR="008B32C5" w:rsidRPr="00F04FD4" w:rsidRDefault="008B32C5" w:rsidP="008B32C5">
      <w:pPr>
        <w:pStyle w:val="Listenabsatz"/>
        <w:numPr>
          <w:ilvl w:val="0"/>
          <w:numId w:val="1"/>
        </w:numPr>
        <w:spacing w:before="100" w:beforeAutospacing="1" w:after="100" w:afterAutospacing="1"/>
        <w:ind w:left="674"/>
        <w:outlineLvl w:val="1"/>
        <w:rPr>
          <w:rFonts w:eastAsia="Times New Roman" w:cs="Times New Roman"/>
          <w:bCs/>
          <w:szCs w:val="36"/>
          <w:lang w:eastAsia="de-DE"/>
        </w:rPr>
      </w:pPr>
      <w:r w:rsidRPr="00F04FD4">
        <w:rPr>
          <w:rFonts w:eastAsia="Times New Roman" w:cs="Times New Roman"/>
          <w:bCs/>
          <w:szCs w:val="36"/>
          <w:lang w:eastAsia="de-DE"/>
        </w:rPr>
        <w:t>Nennt drei Länder die sowohl an Frankreich als auch an Deutschland grenzen.</w:t>
      </w:r>
    </w:p>
    <w:p w:rsidR="008B32C5" w:rsidRDefault="008B32C5" w:rsidP="008B32C5">
      <w:pPr>
        <w:pStyle w:val="Listenabsatz"/>
        <w:spacing w:before="100" w:beforeAutospacing="1" w:after="100" w:afterAutospacing="1"/>
        <w:ind w:left="1045"/>
        <w:outlineLvl w:val="1"/>
        <w:rPr>
          <w:rFonts w:eastAsia="Times New Roman" w:cs="Times New Roman"/>
          <w:bCs/>
          <w:i/>
          <w:szCs w:val="36"/>
          <w:lang w:val="fr-FR" w:eastAsia="de-DE"/>
        </w:rPr>
      </w:pPr>
      <w:r w:rsidRPr="0025770E">
        <w:rPr>
          <w:rFonts w:eastAsia="Times New Roman" w:cs="Times New Roman"/>
          <w:bCs/>
          <w:i/>
          <w:szCs w:val="36"/>
          <w:lang w:val="fr-FR" w:eastAsia="de-DE"/>
        </w:rPr>
        <w:t>Enumérez trois pays qui ont une frontière commune et avec la France et avec l’Allemagne.</w:t>
      </w:r>
    </w:p>
    <w:p w:rsidR="008B32C5" w:rsidRPr="003306E9" w:rsidRDefault="008B32C5" w:rsidP="008B32C5">
      <w:pPr>
        <w:pStyle w:val="Listenabsatz"/>
        <w:spacing w:before="100" w:beforeAutospacing="1" w:after="100" w:afterAutospacing="1"/>
        <w:ind w:left="1045"/>
        <w:outlineLvl w:val="1"/>
        <w:rPr>
          <w:color w:val="FF0000"/>
        </w:rPr>
      </w:pPr>
      <w:r>
        <w:t xml:space="preserve"> </w:t>
      </w:r>
      <w:r>
        <w:rPr>
          <w:color w:val="FF0000"/>
        </w:rPr>
        <w:t>Belgien, Luxemburg, Schweiz</w:t>
      </w:r>
    </w:p>
    <w:p w:rsidR="008B32C5" w:rsidRDefault="008B32C5" w:rsidP="008B32C5">
      <w:pPr>
        <w:pStyle w:val="Listenabsatz"/>
        <w:spacing w:before="100" w:beforeAutospacing="1" w:after="100" w:afterAutospacing="1"/>
        <w:ind w:left="674"/>
        <w:outlineLvl w:val="1"/>
        <w:rPr>
          <w:rFonts w:eastAsia="Times New Roman" w:cs="Times New Roman"/>
          <w:bCs/>
          <w:szCs w:val="36"/>
          <w:highlight w:val="green"/>
          <w:lang w:eastAsia="de-DE"/>
        </w:rPr>
      </w:pPr>
      <w:r>
        <w:rPr>
          <w:noProof/>
          <w:lang w:eastAsia="de-DE"/>
        </w:rPr>
        <w:drawing>
          <wp:anchor distT="0" distB="0" distL="114300" distR="114300" simplePos="0" relativeHeight="251661312" behindDoc="0" locked="0" layoutInCell="1" allowOverlap="1" wp14:anchorId="1CF618BB" wp14:editId="281F7E13">
            <wp:simplePos x="0" y="0"/>
            <wp:positionH relativeFrom="column">
              <wp:posOffset>1905000</wp:posOffset>
            </wp:positionH>
            <wp:positionV relativeFrom="paragraph">
              <wp:posOffset>64135</wp:posOffset>
            </wp:positionV>
            <wp:extent cx="367665" cy="335280"/>
            <wp:effectExtent l="0" t="0" r="0" b="7620"/>
            <wp:wrapNone/>
            <wp:docPr id="3" name="Grafik 3" descr="Großer Würfel 1-6 | Handpuppen/Allgemeines Spielmateria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oßer Würfel 1-6 | Handpuppen/Allgemeines Spielmaterial ..."/>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7665" cy="33528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7160F" w:rsidRDefault="0097160F" w:rsidP="0097160F">
      <w:pPr>
        <w:pStyle w:val="Listenabsatz"/>
        <w:numPr>
          <w:ilvl w:val="0"/>
          <w:numId w:val="1"/>
        </w:numPr>
        <w:spacing w:before="100" w:beforeAutospacing="1" w:after="100" w:afterAutospacing="1"/>
        <w:ind w:left="674"/>
        <w:outlineLvl w:val="1"/>
        <w:rPr>
          <w:rFonts w:eastAsia="Times New Roman" w:cs="Times New Roman"/>
          <w:bCs/>
          <w:szCs w:val="36"/>
          <w:highlight w:val="green"/>
          <w:lang w:eastAsia="de-DE"/>
        </w:rPr>
      </w:pPr>
      <w:r w:rsidRPr="001E6523">
        <w:rPr>
          <w:rFonts w:eastAsia="Times New Roman" w:cs="Times New Roman"/>
          <w:bCs/>
          <w:szCs w:val="36"/>
          <w:highlight w:val="green"/>
          <w:lang w:eastAsia="de-DE"/>
        </w:rPr>
        <w:t xml:space="preserve">Würfelt noch </w:t>
      </w:r>
      <w:proofErr w:type="gramStart"/>
      <w:r w:rsidRPr="001E6523">
        <w:rPr>
          <w:rFonts w:eastAsia="Times New Roman" w:cs="Times New Roman"/>
          <w:bCs/>
          <w:szCs w:val="36"/>
          <w:highlight w:val="green"/>
          <w:lang w:eastAsia="de-DE"/>
        </w:rPr>
        <w:t>einmal !</w:t>
      </w:r>
      <w:proofErr w:type="gramEnd"/>
    </w:p>
    <w:p w:rsidR="0097160F" w:rsidRPr="008B32C5" w:rsidRDefault="0097160F" w:rsidP="008B32C5">
      <w:pPr>
        <w:pStyle w:val="Listenabsatz"/>
        <w:spacing w:before="100" w:beforeAutospacing="1" w:after="100" w:afterAutospacing="1"/>
        <w:ind w:left="674"/>
        <w:outlineLvl w:val="1"/>
        <w:rPr>
          <w:rFonts w:eastAsia="Times New Roman" w:cs="Times New Roman"/>
          <w:bCs/>
          <w:szCs w:val="36"/>
          <w:lang w:eastAsia="de-DE"/>
        </w:rPr>
      </w:pPr>
    </w:p>
    <w:p w:rsidR="0097160F" w:rsidRPr="0025770E" w:rsidRDefault="0097160F" w:rsidP="0097160F">
      <w:pPr>
        <w:pStyle w:val="Listenabsatz"/>
        <w:spacing w:before="100" w:beforeAutospacing="1" w:after="100" w:afterAutospacing="1"/>
        <w:ind w:left="325"/>
        <w:outlineLvl w:val="1"/>
        <w:rPr>
          <w:rFonts w:eastAsia="Times New Roman" w:cs="Times New Roman"/>
          <w:bCs/>
          <w:i/>
          <w:szCs w:val="36"/>
          <w:lang w:val="fr-FR" w:eastAsia="de-DE"/>
        </w:rPr>
      </w:pPr>
    </w:p>
    <w:p w:rsidR="0097160F" w:rsidRPr="00F04FD4" w:rsidRDefault="0097160F" w:rsidP="0097160F">
      <w:pPr>
        <w:pStyle w:val="Listenabsatz"/>
        <w:numPr>
          <w:ilvl w:val="0"/>
          <w:numId w:val="1"/>
        </w:numPr>
        <w:spacing w:before="100" w:beforeAutospacing="1" w:after="100" w:afterAutospacing="1"/>
        <w:ind w:left="674"/>
        <w:outlineLvl w:val="1"/>
        <w:rPr>
          <w:rFonts w:eastAsia="Times New Roman" w:cs="Times New Roman"/>
          <w:bCs/>
          <w:szCs w:val="36"/>
          <w:lang w:eastAsia="de-DE"/>
        </w:rPr>
      </w:pPr>
      <w:r w:rsidRPr="00F04FD4">
        <w:rPr>
          <w:rFonts w:eastAsia="Times New Roman" w:cs="Times New Roman"/>
          <w:bCs/>
          <w:szCs w:val="36"/>
          <w:lang w:eastAsia="de-DE"/>
        </w:rPr>
        <w:t>Nennt drei bekannte deutsche und drei bekannte französische Sänger.</w:t>
      </w:r>
    </w:p>
    <w:p w:rsidR="0097160F" w:rsidRDefault="0097160F" w:rsidP="0097160F">
      <w:pPr>
        <w:pStyle w:val="Listenabsatz"/>
        <w:spacing w:before="100" w:beforeAutospacing="1" w:after="100" w:afterAutospacing="1"/>
        <w:ind w:left="1045"/>
        <w:outlineLvl w:val="1"/>
        <w:rPr>
          <w:rFonts w:eastAsia="Times New Roman" w:cs="Times New Roman"/>
          <w:bCs/>
          <w:i/>
          <w:szCs w:val="36"/>
          <w:lang w:val="fr-FR" w:eastAsia="de-DE"/>
        </w:rPr>
      </w:pPr>
      <w:r w:rsidRPr="0025770E">
        <w:rPr>
          <w:rFonts w:eastAsia="Times New Roman" w:cs="Times New Roman"/>
          <w:bCs/>
          <w:i/>
          <w:szCs w:val="36"/>
          <w:lang w:val="fr-FR" w:eastAsia="de-DE"/>
        </w:rPr>
        <w:t>Citez trois chanteurs célèbres français et allemands.</w:t>
      </w:r>
    </w:p>
    <w:p w:rsidR="0097160F" w:rsidRPr="0097160F" w:rsidRDefault="0097160F" w:rsidP="0097160F">
      <w:pPr>
        <w:rPr>
          <w:color w:val="FF0000"/>
        </w:rPr>
      </w:pPr>
      <w:r w:rsidRPr="0097160F">
        <w:rPr>
          <w:noProof/>
          <w:color w:val="FF0000"/>
          <w:lang w:eastAsia="de-DE"/>
        </w:rPr>
        <w:drawing>
          <wp:anchor distT="0" distB="0" distL="114300" distR="114300" simplePos="0" relativeHeight="251669504" behindDoc="0" locked="0" layoutInCell="1" allowOverlap="1" wp14:anchorId="2F6096D8" wp14:editId="27879F9B">
            <wp:simplePos x="0" y="0"/>
            <wp:positionH relativeFrom="margin">
              <wp:posOffset>38100</wp:posOffset>
            </wp:positionH>
            <wp:positionV relativeFrom="paragraph">
              <wp:posOffset>6985</wp:posOffset>
            </wp:positionV>
            <wp:extent cx="320040" cy="191770"/>
            <wp:effectExtent l="0" t="0" r="3810" b="0"/>
            <wp:wrapThrough wrapText="bothSides">
              <wp:wrapPolygon edited="0">
                <wp:start x="0" y="0"/>
                <wp:lineTo x="0" y="19311"/>
                <wp:lineTo x="20571" y="19311"/>
                <wp:lineTo x="20571" y="0"/>
                <wp:lineTo x="0" y="0"/>
              </wp:wrapPolygon>
            </wp:wrapThrough>
            <wp:docPr id="1" name="Grafik 1" descr="Datei:Flag of Germany.svg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i:Flag of Germany.svg – Wikipedi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191770"/>
                    </a:xfrm>
                    <a:prstGeom prst="rect">
                      <a:avLst/>
                    </a:prstGeom>
                    <a:noFill/>
                    <a:ln>
                      <a:noFill/>
                    </a:ln>
                  </pic:spPr>
                </pic:pic>
              </a:graphicData>
            </a:graphic>
          </wp:anchor>
        </w:drawing>
      </w:r>
      <w:r w:rsidRPr="0097160F">
        <w:rPr>
          <w:color w:val="FF0000"/>
        </w:rPr>
        <w:t xml:space="preserve">Mark Forster, </w:t>
      </w:r>
      <w:proofErr w:type="spellStart"/>
      <w:r w:rsidRPr="0097160F">
        <w:rPr>
          <w:color w:val="FF0000"/>
        </w:rPr>
        <w:t>Cro</w:t>
      </w:r>
      <w:proofErr w:type="spellEnd"/>
      <w:r w:rsidRPr="0097160F">
        <w:rPr>
          <w:color w:val="FF0000"/>
        </w:rPr>
        <w:t xml:space="preserve">, </w:t>
      </w:r>
      <w:proofErr w:type="spellStart"/>
      <w:r w:rsidRPr="0097160F">
        <w:rPr>
          <w:color w:val="FF0000"/>
        </w:rPr>
        <w:t>Namika</w:t>
      </w:r>
      <w:proofErr w:type="spellEnd"/>
      <w:r w:rsidRPr="0097160F">
        <w:rPr>
          <w:color w:val="FF0000"/>
        </w:rPr>
        <w:t xml:space="preserve">, Max Giesinger, </w:t>
      </w:r>
      <w:proofErr w:type="spellStart"/>
      <w:r w:rsidRPr="0097160F">
        <w:rPr>
          <w:color w:val="FF0000"/>
        </w:rPr>
        <w:t>Wincent</w:t>
      </w:r>
      <w:proofErr w:type="spellEnd"/>
      <w:r w:rsidRPr="0097160F">
        <w:rPr>
          <w:color w:val="FF0000"/>
        </w:rPr>
        <w:t xml:space="preserve"> </w:t>
      </w:r>
      <w:proofErr w:type="spellStart"/>
      <w:r w:rsidRPr="0097160F">
        <w:rPr>
          <w:color w:val="FF0000"/>
        </w:rPr>
        <w:t>Weiss</w:t>
      </w:r>
      <w:proofErr w:type="spellEnd"/>
      <w:r w:rsidRPr="0097160F">
        <w:rPr>
          <w:color w:val="FF0000"/>
        </w:rPr>
        <w:t xml:space="preserve">, Tim </w:t>
      </w:r>
      <w:proofErr w:type="spellStart"/>
      <w:r w:rsidRPr="0097160F">
        <w:rPr>
          <w:color w:val="FF0000"/>
        </w:rPr>
        <w:t>Bendzko</w:t>
      </w:r>
      <w:proofErr w:type="spellEnd"/>
      <w:r w:rsidRPr="0097160F">
        <w:rPr>
          <w:color w:val="FF0000"/>
        </w:rPr>
        <w:t>, Lena M-</w:t>
      </w:r>
      <w:proofErr w:type="spellStart"/>
      <w:r w:rsidRPr="0097160F">
        <w:rPr>
          <w:color w:val="FF0000"/>
        </w:rPr>
        <w:t>Landrut</w:t>
      </w:r>
      <w:proofErr w:type="spellEnd"/>
      <w:r w:rsidRPr="0097160F">
        <w:rPr>
          <w:color w:val="FF0000"/>
        </w:rPr>
        <w:t>…</w:t>
      </w:r>
    </w:p>
    <w:p w:rsidR="0097160F" w:rsidRPr="003306E9" w:rsidRDefault="0097160F" w:rsidP="003306E9">
      <w:pPr>
        <w:rPr>
          <w:i/>
          <w:color w:val="FF0000"/>
        </w:rPr>
      </w:pPr>
      <w:r w:rsidRPr="0097160F">
        <w:rPr>
          <w:noProof/>
          <w:color w:val="FF0000"/>
          <w:lang w:eastAsia="de-DE"/>
        </w:rPr>
        <w:drawing>
          <wp:anchor distT="0" distB="0" distL="114300" distR="114300" simplePos="0" relativeHeight="251667456" behindDoc="0" locked="0" layoutInCell="1" allowOverlap="1" wp14:anchorId="085D357C" wp14:editId="7AD99CED">
            <wp:simplePos x="0" y="0"/>
            <wp:positionH relativeFrom="margin">
              <wp:posOffset>29210</wp:posOffset>
            </wp:positionH>
            <wp:positionV relativeFrom="paragraph">
              <wp:posOffset>10160</wp:posOffset>
            </wp:positionV>
            <wp:extent cx="320040" cy="182880"/>
            <wp:effectExtent l="0" t="0" r="3810" b="7620"/>
            <wp:wrapThrough wrapText="bothSides">
              <wp:wrapPolygon edited="0">
                <wp:start x="0" y="0"/>
                <wp:lineTo x="0" y="20250"/>
                <wp:lineTo x="20571" y="20250"/>
                <wp:lineTo x="20571" y="0"/>
                <wp:lineTo x="0" y="0"/>
              </wp:wrapPolygon>
            </wp:wrapThrough>
            <wp:docPr id="2" name="Grafik 2" descr="Flagge Frankrei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lagge Frankreich"/>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320040" cy="1828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160F">
        <w:rPr>
          <w:color w:val="FF0000"/>
        </w:rPr>
        <w:t xml:space="preserve">Matt </w:t>
      </w:r>
      <w:proofErr w:type="spellStart"/>
      <w:r w:rsidRPr="0097160F">
        <w:rPr>
          <w:color w:val="FF0000"/>
        </w:rPr>
        <w:t>Pokora</w:t>
      </w:r>
      <w:proofErr w:type="spellEnd"/>
      <w:r w:rsidRPr="0097160F">
        <w:rPr>
          <w:color w:val="FF0000"/>
        </w:rPr>
        <w:t xml:space="preserve">, Maître </w:t>
      </w:r>
      <w:proofErr w:type="spellStart"/>
      <w:r w:rsidRPr="0097160F">
        <w:rPr>
          <w:color w:val="FF0000"/>
        </w:rPr>
        <w:t>Gims</w:t>
      </w:r>
      <w:proofErr w:type="spellEnd"/>
      <w:r w:rsidRPr="0097160F">
        <w:rPr>
          <w:color w:val="FF0000"/>
        </w:rPr>
        <w:t xml:space="preserve">, </w:t>
      </w:r>
      <w:proofErr w:type="spellStart"/>
      <w:r w:rsidRPr="0097160F">
        <w:rPr>
          <w:color w:val="FF0000"/>
        </w:rPr>
        <w:t>Soprano</w:t>
      </w:r>
      <w:proofErr w:type="spellEnd"/>
      <w:r w:rsidRPr="0097160F">
        <w:rPr>
          <w:color w:val="FF0000"/>
        </w:rPr>
        <w:t xml:space="preserve">, Big </w:t>
      </w:r>
      <w:proofErr w:type="spellStart"/>
      <w:r w:rsidRPr="0097160F">
        <w:rPr>
          <w:color w:val="FF0000"/>
        </w:rPr>
        <w:t>Flo&amp;Oli</w:t>
      </w:r>
      <w:proofErr w:type="spellEnd"/>
      <w:r w:rsidRPr="0097160F">
        <w:rPr>
          <w:color w:val="FF0000"/>
        </w:rPr>
        <w:t xml:space="preserve">, </w:t>
      </w:r>
      <w:proofErr w:type="spellStart"/>
      <w:r w:rsidRPr="0097160F">
        <w:rPr>
          <w:color w:val="FF0000"/>
        </w:rPr>
        <w:t>Zaz</w:t>
      </w:r>
      <w:proofErr w:type="spellEnd"/>
      <w:r w:rsidRPr="0097160F">
        <w:rPr>
          <w:color w:val="FF0000"/>
        </w:rPr>
        <w:t xml:space="preserve">, </w:t>
      </w:r>
      <w:proofErr w:type="spellStart"/>
      <w:r w:rsidRPr="0097160F">
        <w:rPr>
          <w:i/>
          <w:color w:val="FF0000"/>
        </w:rPr>
        <w:t>Stromae</w:t>
      </w:r>
      <w:proofErr w:type="spellEnd"/>
      <w:r w:rsidRPr="0097160F">
        <w:rPr>
          <w:i/>
          <w:color w:val="FF0000"/>
        </w:rPr>
        <w:t xml:space="preserve"> (</w:t>
      </w:r>
      <w:proofErr w:type="spellStart"/>
      <w:r w:rsidRPr="0097160F">
        <w:rPr>
          <w:i/>
          <w:color w:val="FF0000"/>
        </w:rPr>
        <w:t>belge</w:t>
      </w:r>
      <w:proofErr w:type="spellEnd"/>
      <w:r w:rsidRPr="0097160F">
        <w:rPr>
          <w:i/>
          <w:color w:val="FF0000"/>
        </w:rPr>
        <w:t>) Angèle (</w:t>
      </w:r>
      <w:proofErr w:type="spellStart"/>
      <w:r w:rsidRPr="0097160F">
        <w:rPr>
          <w:i/>
          <w:color w:val="FF0000"/>
        </w:rPr>
        <w:t>belge</w:t>
      </w:r>
      <w:proofErr w:type="spellEnd"/>
      <w:r w:rsidRPr="0097160F">
        <w:rPr>
          <w:i/>
          <w:color w:val="FF0000"/>
        </w:rPr>
        <w:t>)</w:t>
      </w:r>
    </w:p>
    <w:p w:rsidR="003306E9" w:rsidRPr="003306E9" w:rsidRDefault="0097160F" w:rsidP="003306E9">
      <w:pPr>
        <w:pStyle w:val="Listenabsatz"/>
        <w:numPr>
          <w:ilvl w:val="0"/>
          <w:numId w:val="1"/>
        </w:numPr>
        <w:spacing w:before="100" w:beforeAutospacing="1" w:after="100" w:afterAutospacing="1"/>
        <w:ind w:left="674"/>
        <w:outlineLvl w:val="1"/>
        <w:rPr>
          <w:rFonts w:eastAsia="Times New Roman" w:cs="Times New Roman"/>
          <w:bCs/>
          <w:szCs w:val="36"/>
          <w:lang w:val="fr-FR" w:eastAsia="de-DE"/>
        </w:rPr>
      </w:pPr>
      <w:r>
        <w:rPr>
          <w:rFonts w:eastAsia="Times New Roman" w:cs="Times New Roman"/>
          <w:bCs/>
          <w:szCs w:val="36"/>
          <w:lang w:eastAsia="de-DE"/>
        </w:rPr>
        <w:t xml:space="preserve">Nennt </w:t>
      </w:r>
      <w:proofErr w:type="spellStart"/>
      <w:r>
        <w:rPr>
          <w:rFonts w:eastAsia="Times New Roman" w:cs="Times New Roman"/>
          <w:bCs/>
          <w:szCs w:val="36"/>
          <w:lang w:eastAsia="de-DE"/>
        </w:rPr>
        <w:t>eine.n</w:t>
      </w:r>
      <w:proofErr w:type="spellEnd"/>
      <w:r>
        <w:rPr>
          <w:rFonts w:eastAsia="Times New Roman" w:cs="Times New Roman"/>
          <w:bCs/>
          <w:szCs w:val="36"/>
          <w:lang w:eastAsia="de-DE"/>
        </w:rPr>
        <w:t xml:space="preserve"> </w:t>
      </w:r>
      <w:proofErr w:type="spellStart"/>
      <w:r>
        <w:rPr>
          <w:rFonts w:eastAsia="Times New Roman" w:cs="Times New Roman"/>
          <w:bCs/>
          <w:szCs w:val="36"/>
          <w:lang w:eastAsia="de-DE"/>
        </w:rPr>
        <w:t>französische.n</w:t>
      </w:r>
      <w:proofErr w:type="spellEnd"/>
      <w:r>
        <w:rPr>
          <w:rFonts w:eastAsia="Times New Roman" w:cs="Times New Roman"/>
          <w:bCs/>
          <w:szCs w:val="36"/>
          <w:lang w:eastAsia="de-DE"/>
        </w:rPr>
        <w:t xml:space="preserve"> Schauspieler.in, der/die in einem deutschen  Film gespielt hat.</w:t>
      </w:r>
      <w:r>
        <w:rPr>
          <w:rFonts w:eastAsia="Times New Roman" w:cs="Times New Roman"/>
          <w:bCs/>
          <w:szCs w:val="36"/>
          <w:lang w:eastAsia="de-DE"/>
        </w:rPr>
        <w:br/>
      </w:r>
      <w:r w:rsidRPr="00A91ADC">
        <w:rPr>
          <w:rFonts w:eastAsia="Times New Roman" w:cs="Times New Roman"/>
          <w:bCs/>
          <w:i/>
          <w:szCs w:val="36"/>
          <w:lang w:val="fr-FR" w:eastAsia="de-DE"/>
        </w:rPr>
        <w:t xml:space="preserve">Citez un acteur/une actrice </w:t>
      </w:r>
      <w:proofErr w:type="spellStart"/>
      <w:r w:rsidRPr="00A91ADC">
        <w:rPr>
          <w:rFonts w:eastAsia="Times New Roman" w:cs="Times New Roman"/>
          <w:bCs/>
          <w:i/>
          <w:szCs w:val="36"/>
          <w:lang w:val="fr-FR" w:eastAsia="de-DE"/>
        </w:rPr>
        <w:t>allemand.e</w:t>
      </w:r>
      <w:proofErr w:type="spellEnd"/>
      <w:r w:rsidRPr="00A91ADC">
        <w:rPr>
          <w:rFonts w:eastAsia="Times New Roman" w:cs="Times New Roman"/>
          <w:bCs/>
          <w:i/>
          <w:szCs w:val="36"/>
          <w:lang w:val="fr-FR" w:eastAsia="de-DE"/>
        </w:rPr>
        <w:t xml:space="preserve"> qui a joué dans un film fran</w:t>
      </w:r>
      <w:r w:rsidRPr="00A91ADC">
        <w:rPr>
          <w:rFonts w:eastAsia="Times New Roman" w:cstheme="minorHAnsi"/>
          <w:bCs/>
          <w:i/>
          <w:szCs w:val="36"/>
          <w:lang w:val="fr-FR" w:eastAsia="de-DE"/>
        </w:rPr>
        <w:t>ç</w:t>
      </w:r>
      <w:r w:rsidRPr="00A91ADC">
        <w:rPr>
          <w:rFonts w:eastAsia="Times New Roman" w:cs="Times New Roman"/>
          <w:bCs/>
          <w:i/>
          <w:szCs w:val="36"/>
          <w:lang w:val="fr-FR" w:eastAsia="de-DE"/>
        </w:rPr>
        <w:t>ais.</w:t>
      </w:r>
    </w:p>
    <w:p w:rsidR="0097160F" w:rsidRPr="0097160F" w:rsidRDefault="0097160F" w:rsidP="0097160F">
      <w:pPr>
        <w:pStyle w:val="Listenabsatz"/>
        <w:spacing w:before="100" w:beforeAutospacing="1" w:after="100" w:afterAutospacing="1"/>
        <w:ind w:left="674"/>
        <w:outlineLvl w:val="1"/>
        <w:rPr>
          <w:rFonts w:eastAsia="Times New Roman" w:cs="Times New Roman"/>
          <w:bCs/>
          <w:color w:val="FF0000"/>
          <w:szCs w:val="36"/>
          <w:lang w:val="fr-FR" w:eastAsia="de-DE"/>
        </w:rPr>
      </w:pPr>
      <w:proofErr w:type="spellStart"/>
      <w:r w:rsidRPr="0097160F">
        <w:rPr>
          <w:rFonts w:eastAsia="Times New Roman" w:cs="Times New Roman"/>
          <w:bCs/>
          <w:color w:val="FF0000"/>
          <w:szCs w:val="36"/>
          <w:lang w:val="fr-FR" w:eastAsia="de-DE"/>
        </w:rPr>
        <w:t>Alle</w:t>
      </w:r>
      <w:proofErr w:type="spellEnd"/>
      <w:r w:rsidRPr="0097160F">
        <w:rPr>
          <w:rFonts w:eastAsia="Times New Roman" w:cs="Times New Roman"/>
          <w:bCs/>
          <w:color w:val="FF0000"/>
          <w:szCs w:val="36"/>
          <w:lang w:val="fr-FR" w:eastAsia="de-DE"/>
        </w:rPr>
        <w:t xml:space="preserve"> </w:t>
      </w:r>
      <w:proofErr w:type="spellStart"/>
      <w:r w:rsidRPr="0097160F">
        <w:rPr>
          <w:rFonts w:eastAsia="Times New Roman" w:cs="Times New Roman"/>
          <w:bCs/>
          <w:color w:val="FF0000"/>
          <w:szCs w:val="36"/>
          <w:lang w:val="fr-FR" w:eastAsia="de-DE"/>
        </w:rPr>
        <w:t>Namen</w:t>
      </w:r>
      <w:proofErr w:type="spellEnd"/>
      <w:r w:rsidRPr="0097160F">
        <w:rPr>
          <w:rFonts w:eastAsia="Times New Roman" w:cs="Times New Roman"/>
          <w:bCs/>
          <w:color w:val="FF0000"/>
          <w:szCs w:val="36"/>
          <w:lang w:val="fr-FR" w:eastAsia="de-DE"/>
        </w:rPr>
        <w:t xml:space="preserve">, die </w:t>
      </w:r>
      <w:proofErr w:type="spellStart"/>
      <w:r w:rsidRPr="0097160F">
        <w:rPr>
          <w:rFonts w:eastAsia="Times New Roman" w:cs="Times New Roman"/>
          <w:bCs/>
          <w:color w:val="FF0000"/>
          <w:szCs w:val="36"/>
          <w:lang w:val="fr-FR" w:eastAsia="de-DE"/>
        </w:rPr>
        <w:t>zutreffen</w:t>
      </w:r>
      <w:proofErr w:type="spellEnd"/>
      <w:r>
        <w:rPr>
          <w:rFonts w:eastAsia="Times New Roman" w:cs="Times New Roman"/>
          <w:bCs/>
          <w:color w:val="FF0000"/>
          <w:szCs w:val="36"/>
          <w:lang w:val="fr-FR" w:eastAsia="de-DE"/>
        </w:rPr>
        <w:t>,</w:t>
      </w:r>
      <w:r w:rsidRPr="0097160F">
        <w:rPr>
          <w:rFonts w:eastAsia="Times New Roman" w:cs="Times New Roman"/>
          <w:bCs/>
          <w:color w:val="FF0000"/>
          <w:szCs w:val="36"/>
          <w:lang w:val="fr-FR" w:eastAsia="de-DE"/>
        </w:rPr>
        <w:t xml:space="preserve"> </w:t>
      </w:r>
      <w:proofErr w:type="spellStart"/>
      <w:r w:rsidRPr="0097160F">
        <w:rPr>
          <w:rFonts w:eastAsia="Times New Roman" w:cs="Times New Roman"/>
          <w:bCs/>
          <w:color w:val="FF0000"/>
          <w:szCs w:val="36"/>
          <w:lang w:val="fr-FR" w:eastAsia="de-DE"/>
        </w:rPr>
        <w:t>sind</w:t>
      </w:r>
      <w:proofErr w:type="spellEnd"/>
      <w:r w:rsidRPr="0097160F">
        <w:rPr>
          <w:rFonts w:eastAsia="Times New Roman" w:cs="Times New Roman"/>
          <w:bCs/>
          <w:color w:val="FF0000"/>
          <w:szCs w:val="36"/>
          <w:lang w:val="fr-FR" w:eastAsia="de-DE"/>
        </w:rPr>
        <w:t xml:space="preserve"> </w:t>
      </w:r>
      <w:proofErr w:type="spellStart"/>
      <w:r w:rsidRPr="0097160F">
        <w:rPr>
          <w:rFonts w:eastAsia="Times New Roman" w:cs="Times New Roman"/>
          <w:bCs/>
          <w:color w:val="FF0000"/>
          <w:szCs w:val="36"/>
          <w:lang w:val="fr-FR" w:eastAsia="de-DE"/>
        </w:rPr>
        <w:t>als</w:t>
      </w:r>
      <w:proofErr w:type="spellEnd"/>
      <w:r w:rsidRPr="0097160F">
        <w:rPr>
          <w:rFonts w:eastAsia="Times New Roman" w:cs="Times New Roman"/>
          <w:bCs/>
          <w:color w:val="FF0000"/>
          <w:szCs w:val="36"/>
          <w:lang w:val="fr-FR" w:eastAsia="de-DE"/>
        </w:rPr>
        <w:t xml:space="preserve"> </w:t>
      </w:r>
      <w:proofErr w:type="spellStart"/>
      <w:r w:rsidRPr="0097160F">
        <w:rPr>
          <w:rFonts w:eastAsia="Times New Roman" w:cs="Times New Roman"/>
          <w:bCs/>
          <w:color w:val="FF0000"/>
          <w:szCs w:val="36"/>
          <w:lang w:val="fr-FR" w:eastAsia="de-DE"/>
        </w:rPr>
        <w:t>richtig</w:t>
      </w:r>
      <w:proofErr w:type="spellEnd"/>
      <w:r w:rsidRPr="0097160F">
        <w:rPr>
          <w:rFonts w:eastAsia="Times New Roman" w:cs="Times New Roman"/>
          <w:bCs/>
          <w:color w:val="FF0000"/>
          <w:szCs w:val="36"/>
          <w:lang w:val="fr-FR" w:eastAsia="de-DE"/>
        </w:rPr>
        <w:t xml:space="preserve"> </w:t>
      </w:r>
      <w:proofErr w:type="spellStart"/>
      <w:r w:rsidRPr="0097160F">
        <w:rPr>
          <w:rFonts w:eastAsia="Times New Roman" w:cs="Times New Roman"/>
          <w:bCs/>
          <w:color w:val="FF0000"/>
          <w:szCs w:val="36"/>
          <w:lang w:val="fr-FR" w:eastAsia="de-DE"/>
        </w:rPr>
        <w:t>zu</w:t>
      </w:r>
      <w:proofErr w:type="spellEnd"/>
      <w:r w:rsidRPr="0097160F">
        <w:rPr>
          <w:rFonts w:eastAsia="Times New Roman" w:cs="Times New Roman"/>
          <w:bCs/>
          <w:color w:val="FF0000"/>
          <w:szCs w:val="36"/>
          <w:lang w:val="fr-FR" w:eastAsia="de-DE"/>
        </w:rPr>
        <w:t xml:space="preserve"> </w:t>
      </w:r>
      <w:proofErr w:type="spellStart"/>
      <w:r w:rsidRPr="0097160F">
        <w:rPr>
          <w:rFonts w:eastAsia="Times New Roman" w:cs="Times New Roman"/>
          <w:bCs/>
          <w:color w:val="FF0000"/>
          <w:szCs w:val="36"/>
          <w:lang w:val="fr-FR" w:eastAsia="de-DE"/>
        </w:rPr>
        <w:t>werten</w:t>
      </w:r>
      <w:proofErr w:type="spellEnd"/>
      <w:r w:rsidRPr="0097160F">
        <w:rPr>
          <w:rFonts w:eastAsia="Times New Roman" w:cs="Times New Roman"/>
          <w:bCs/>
          <w:color w:val="FF0000"/>
          <w:szCs w:val="36"/>
          <w:lang w:val="fr-FR" w:eastAsia="de-DE"/>
        </w:rPr>
        <w:br/>
      </w:r>
    </w:p>
    <w:p w:rsidR="0097160F" w:rsidRDefault="0097160F" w:rsidP="0097160F">
      <w:pPr>
        <w:pStyle w:val="Listenabsatz"/>
        <w:numPr>
          <w:ilvl w:val="0"/>
          <w:numId w:val="1"/>
        </w:numPr>
        <w:spacing w:before="100" w:beforeAutospacing="1" w:after="100" w:afterAutospacing="1"/>
        <w:ind w:left="674"/>
        <w:outlineLvl w:val="1"/>
        <w:rPr>
          <w:rFonts w:eastAsia="Times New Roman" w:cs="Times New Roman"/>
          <w:bCs/>
          <w:szCs w:val="36"/>
          <w:lang w:eastAsia="de-DE"/>
        </w:rPr>
      </w:pPr>
      <w:r>
        <w:rPr>
          <w:rFonts w:eastAsia="Times New Roman" w:cs="Times New Roman"/>
          <w:bCs/>
          <w:szCs w:val="36"/>
          <w:lang w:eastAsia="de-DE"/>
        </w:rPr>
        <w:t>Findet 4</w:t>
      </w:r>
      <w:r w:rsidRPr="00F04FD4">
        <w:rPr>
          <w:rFonts w:eastAsia="Times New Roman" w:cs="Times New Roman"/>
          <w:bCs/>
          <w:szCs w:val="36"/>
          <w:lang w:eastAsia="de-DE"/>
        </w:rPr>
        <w:t xml:space="preserve"> Tiernamen, die im deutschen und im Französischen mit demselben Buchstaben beginnen.  </w:t>
      </w:r>
    </w:p>
    <w:p w:rsidR="0097160F" w:rsidRPr="0097160F" w:rsidRDefault="008B32C5" w:rsidP="003306E9">
      <w:pPr>
        <w:pStyle w:val="Listenabsatz"/>
        <w:spacing w:before="100" w:beforeAutospacing="1" w:after="0"/>
        <w:ind w:left="674"/>
        <w:outlineLvl w:val="1"/>
        <w:rPr>
          <w:rFonts w:eastAsia="Times New Roman" w:cs="Times New Roman"/>
          <w:bCs/>
          <w:szCs w:val="36"/>
          <w:lang w:eastAsia="de-DE"/>
        </w:rPr>
      </w:pPr>
      <w:r>
        <w:rPr>
          <w:rFonts w:eastAsia="Times New Roman" w:cs="Times New Roman"/>
          <w:bCs/>
          <w:i/>
          <w:szCs w:val="36"/>
          <w:lang w:val="fr-FR" w:eastAsia="de-DE"/>
        </w:rPr>
        <w:t>Trouvez des noms d’animaux qui</w:t>
      </w:r>
      <w:r w:rsidR="0097160F" w:rsidRPr="0097160F">
        <w:rPr>
          <w:rFonts w:eastAsia="Times New Roman" w:cs="Times New Roman"/>
          <w:bCs/>
          <w:i/>
          <w:szCs w:val="36"/>
          <w:lang w:val="fr-FR" w:eastAsia="de-DE"/>
        </w:rPr>
        <w:t xml:space="preserve"> comme</w:t>
      </w:r>
      <w:r>
        <w:rPr>
          <w:rFonts w:eastAsia="Times New Roman" w:cs="Times New Roman"/>
          <w:bCs/>
          <w:i/>
          <w:szCs w:val="36"/>
          <w:lang w:val="fr-FR" w:eastAsia="de-DE"/>
        </w:rPr>
        <w:t>ncent en français et en allemand</w:t>
      </w:r>
      <w:r w:rsidR="0097160F" w:rsidRPr="0097160F">
        <w:rPr>
          <w:rFonts w:eastAsia="Times New Roman" w:cs="Times New Roman"/>
          <w:bCs/>
          <w:i/>
          <w:szCs w:val="36"/>
          <w:lang w:val="fr-FR" w:eastAsia="de-DE"/>
        </w:rPr>
        <w:t xml:space="preserve"> avec la même lettre.</w:t>
      </w:r>
    </w:p>
    <w:p w:rsidR="0097160F" w:rsidRPr="003306E9" w:rsidRDefault="003306E9" w:rsidP="003306E9">
      <w:pPr>
        <w:spacing w:before="100" w:beforeAutospacing="1" w:after="100" w:afterAutospacing="1"/>
        <w:outlineLvl w:val="1"/>
        <w:rPr>
          <w:rFonts w:eastAsia="Times New Roman" w:cs="Times New Roman"/>
          <w:bCs/>
          <w:color w:val="FF0000"/>
          <w:szCs w:val="36"/>
          <w:lang w:eastAsia="de-DE"/>
        </w:rPr>
      </w:pPr>
      <w:r>
        <w:rPr>
          <w:rFonts w:eastAsia="Times New Roman" w:cs="Times New Roman"/>
          <w:bCs/>
          <w:color w:val="FF0000"/>
          <w:szCs w:val="36"/>
          <w:lang w:eastAsia="de-DE"/>
        </w:rPr>
        <w:t xml:space="preserve">(Giraffe - </w:t>
      </w:r>
      <w:proofErr w:type="spellStart"/>
      <w:r>
        <w:rPr>
          <w:rFonts w:eastAsia="Times New Roman" w:cs="Times New Roman"/>
          <w:bCs/>
          <w:color w:val="FF0000"/>
          <w:szCs w:val="36"/>
          <w:lang w:eastAsia="de-DE"/>
        </w:rPr>
        <w:t>girafe</w:t>
      </w:r>
      <w:proofErr w:type="spellEnd"/>
      <w:r w:rsidR="0097160F" w:rsidRPr="003306E9">
        <w:rPr>
          <w:rFonts w:eastAsia="Times New Roman" w:cs="Times New Roman"/>
          <w:bCs/>
          <w:color w:val="FF0000"/>
          <w:szCs w:val="36"/>
          <w:lang w:eastAsia="de-DE"/>
        </w:rPr>
        <w:t xml:space="preserve">, Elefant - </w:t>
      </w:r>
      <w:proofErr w:type="spellStart"/>
      <w:r w:rsidR="00F70932">
        <w:rPr>
          <w:rFonts w:eastAsia="Times New Roman" w:cs="Times New Roman"/>
          <w:bCs/>
          <w:color w:val="FF0000"/>
          <w:szCs w:val="36"/>
          <w:lang w:eastAsia="de-DE"/>
        </w:rPr>
        <w:t>éléphant</w:t>
      </w:r>
      <w:proofErr w:type="spellEnd"/>
      <w:r w:rsidR="00F70932">
        <w:rPr>
          <w:rFonts w:eastAsia="Times New Roman" w:cs="Times New Roman"/>
          <w:bCs/>
          <w:color w:val="FF0000"/>
          <w:szCs w:val="36"/>
          <w:lang w:eastAsia="de-DE"/>
        </w:rPr>
        <w:t>, L</w:t>
      </w:r>
      <w:r w:rsidR="0097160F" w:rsidRPr="003306E9">
        <w:rPr>
          <w:rFonts w:eastAsia="Times New Roman" w:cs="Times New Roman"/>
          <w:bCs/>
          <w:color w:val="FF0000"/>
          <w:szCs w:val="36"/>
          <w:lang w:eastAsia="de-DE"/>
        </w:rPr>
        <w:t xml:space="preserve">öwe – </w:t>
      </w:r>
      <w:proofErr w:type="spellStart"/>
      <w:r w:rsidR="0097160F" w:rsidRPr="003306E9">
        <w:rPr>
          <w:rFonts w:eastAsia="Times New Roman" w:cs="Times New Roman"/>
          <w:bCs/>
          <w:color w:val="FF0000"/>
          <w:szCs w:val="36"/>
          <w:lang w:eastAsia="de-DE"/>
        </w:rPr>
        <w:t>lio</w:t>
      </w:r>
      <w:r w:rsidR="00F70932">
        <w:rPr>
          <w:rFonts w:eastAsia="Times New Roman" w:cs="Times New Roman"/>
          <w:bCs/>
          <w:color w:val="FF0000"/>
          <w:szCs w:val="36"/>
          <w:lang w:eastAsia="de-DE"/>
        </w:rPr>
        <w:t>n</w:t>
      </w:r>
      <w:proofErr w:type="spellEnd"/>
      <w:r w:rsidR="00F70932">
        <w:rPr>
          <w:rFonts w:eastAsia="Times New Roman" w:cs="Times New Roman"/>
          <w:bCs/>
          <w:color w:val="FF0000"/>
          <w:szCs w:val="36"/>
          <w:lang w:eastAsia="de-DE"/>
        </w:rPr>
        <w:t xml:space="preserve">, </w:t>
      </w:r>
      <w:proofErr w:type="gramStart"/>
      <w:r w:rsidR="00F70932">
        <w:rPr>
          <w:rFonts w:eastAsia="Times New Roman" w:cs="Times New Roman"/>
          <w:bCs/>
          <w:color w:val="FF0000"/>
          <w:szCs w:val="36"/>
          <w:lang w:eastAsia="de-DE"/>
        </w:rPr>
        <w:t>Meise  -</w:t>
      </w:r>
      <w:proofErr w:type="gramEnd"/>
      <w:r w:rsidR="00F70932">
        <w:rPr>
          <w:rFonts w:eastAsia="Times New Roman" w:cs="Times New Roman"/>
          <w:bCs/>
          <w:color w:val="FF0000"/>
          <w:szCs w:val="36"/>
          <w:lang w:eastAsia="de-DE"/>
        </w:rPr>
        <w:t xml:space="preserve"> </w:t>
      </w:r>
      <w:proofErr w:type="spellStart"/>
      <w:r w:rsidR="00F70932">
        <w:rPr>
          <w:rFonts w:eastAsia="Times New Roman" w:cs="Times New Roman"/>
          <w:bCs/>
          <w:color w:val="FF0000"/>
          <w:szCs w:val="36"/>
          <w:lang w:eastAsia="de-DE"/>
        </w:rPr>
        <w:t>mé</w:t>
      </w:r>
      <w:r>
        <w:rPr>
          <w:rFonts w:eastAsia="Times New Roman" w:cs="Times New Roman"/>
          <w:bCs/>
          <w:color w:val="FF0000"/>
          <w:szCs w:val="36"/>
          <w:lang w:eastAsia="de-DE"/>
        </w:rPr>
        <w:t>sange</w:t>
      </w:r>
      <w:proofErr w:type="spellEnd"/>
      <w:r>
        <w:rPr>
          <w:rFonts w:eastAsia="Times New Roman" w:cs="Times New Roman"/>
          <w:bCs/>
          <w:color w:val="FF0000"/>
          <w:szCs w:val="36"/>
          <w:lang w:eastAsia="de-DE"/>
        </w:rPr>
        <w:t>, Dromedar -</w:t>
      </w:r>
      <w:r w:rsidR="0097160F" w:rsidRPr="003306E9">
        <w:rPr>
          <w:rFonts w:eastAsia="Times New Roman" w:cs="Times New Roman"/>
          <w:bCs/>
          <w:color w:val="FF0000"/>
          <w:szCs w:val="36"/>
          <w:lang w:eastAsia="de-DE"/>
        </w:rPr>
        <w:t xml:space="preserve"> </w:t>
      </w:r>
      <w:proofErr w:type="spellStart"/>
      <w:r w:rsidR="0097160F" w:rsidRPr="003306E9">
        <w:rPr>
          <w:rFonts w:eastAsia="Times New Roman" w:cs="Times New Roman"/>
          <w:bCs/>
          <w:color w:val="FF0000"/>
          <w:szCs w:val="36"/>
          <w:lang w:eastAsia="de-DE"/>
        </w:rPr>
        <w:t>dromadaire</w:t>
      </w:r>
      <w:proofErr w:type="spellEnd"/>
      <w:r w:rsidR="0097160F" w:rsidRPr="003306E9">
        <w:rPr>
          <w:rFonts w:eastAsia="Times New Roman" w:cs="Times New Roman"/>
          <w:bCs/>
          <w:color w:val="FF0000"/>
          <w:szCs w:val="36"/>
          <w:lang w:eastAsia="de-DE"/>
        </w:rPr>
        <w:t xml:space="preserve">, Mücke – </w:t>
      </w:r>
      <w:proofErr w:type="spellStart"/>
      <w:r w:rsidR="0097160F" w:rsidRPr="003306E9">
        <w:rPr>
          <w:rFonts w:eastAsia="Times New Roman" w:cs="Times New Roman"/>
          <w:bCs/>
          <w:color w:val="FF0000"/>
          <w:szCs w:val="36"/>
          <w:lang w:eastAsia="de-DE"/>
        </w:rPr>
        <w:t>moustique</w:t>
      </w:r>
      <w:proofErr w:type="spellEnd"/>
      <w:r w:rsidR="0097160F" w:rsidRPr="003306E9">
        <w:rPr>
          <w:rFonts w:eastAsia="Times New Roman" w:cs="Times New Roman"/>
          <w:bCs/>
          <w:color w:val="FF0000"/>
          <w:szCs w:val="36"/>
          <w:lang w:eastAsia="de-DE"/>
        </w:rPr>
        <w:t>...).</w:t>
      </w:r>
    </w:p>
    <w:p w:rsidR="0097160F" w:rsidRPr="0097160F" w:rsidRDefault="0097160F" w:rsidP="0097160F">
      <w:pPr>
        <w:pStyle w:val="Listenabsatz"/>
        <w:numPr>
          <w:ilvl w:val="0"/>
          <w:numId w:val="1"/>
        </w:numPr>
        <w:spacing w:before="100" w:beforeAutospacing="1" w:after="100" w:afterAutospacing="1"/>
        <w:ind w:left="674"/>
        <w:outlineLvl w:val="1"/>
        <w:rPr>
          <w:rFonts w:eastAsia="Times New Roman" w:cs="Times New Roman"/>
          <w:bCs/>
          <w:color w:val="000000" w:themeColor="text1"/>
          <w:szCs w:val="36"/>
          <w:lang w:eastAsia="de-DE"/>
        </w:rPr>
      </w:pPr>
      <w:r>
        <w:rPr>
          <w:rFonts w:eastAsia="Times New Roman" w:cs="Times New Roman"/>
          <w:bCs/>
          <w:color w:val="000000" w:themeColor="text1"/>
          <w:szCs w:val="36"/>
          <w:lang w:eastAsia="de-DE"/>
        </w:rPr>
        <w:t xml:space="preserve">Nennt die drei letzten deutschen Kanzler.  </w:t>
      </w:r>
      <w:r w:rsidRPr="0097160F">
        <w:rPr>
          <w:rFonts w:eastAsia="Times New Roman" w:cs="Times New Roman"/>
          <w:bCs/>
          <w:color w:val="000000" w:themeColor="text1"/>
          <w:szCs w:val="36"/>
          <w:lang w:val="fr-FR" w:eastAsia="de-DE"/>
        </w:rPr>
        <w:t>Citez les trois derniers président</w:t>
      </w:r>
      <w:r w:rsidR="008B32C5">
        <w:rPr>
          <w:rFonts w:eastAsia="Times New Roman" w:cs="Times New Roman"/>
          <w:bCs/>
          <w:color w:val="000000" w:themeColor="text1"/>
          <w:szCs w:val="36"/>
          <w:lang w:val="fr-FR" w:eastAsia="de-DE"/>
        </w:rPr>
        <w:t>s</w:t>
      </w:r>
      <w:r w:rsidRPr="0097160F">
        <w:rPr>
          <w:rFonts w:eastAsia="Times New Roman" w:cs="Times New Roman"/>
          <w:bCs/>
          <w:color w:val="000000" w:themeColor="text1"/>
          <w:szCs w:val="36"/>
          <w:lang w:val="fr-FR" w:eastAsia="de-DE"/>
        </w:rPr>
        <w:t xml:space="preserve"> français.</w:t>
      </w:r>
    </w:p>
    <w:p w:rsidR="0097160F" w:rsidRPr="0097160F" w:rsidRDefault="0097160F" w:rsidP="0097160F">
      <w:pPr>
        <w:pStyle w:val="Listenabsatz"/>
        <w:spacing w:before="100" w:beforeAutospacing="1" w:after="100" w:afterAutospacing="1"/>
        <w:ind w:left="674"/>
        <w:outlineLvl w:val="1"/>
        <w:rPr>
          <w:rFonts w:eastAsia="Times New Roman" w:cs="Times New Roman"/>
          <w:bCs/>
          <w:color w:val="FF0000"/>
          <w:szCs w:val="36"/>
          <w:lang w:val="fr-FR" w:eastAsia="de-DE"/>
        </w:rPr>
      </w:pPr>
      <w:r w:rsidRPr="0097160F">
        <w:rPr>
          <w:rFonts w:eastAsia="Times New Roman" w:cs="Times New Roman"/>
          <w:bCs/>
          <w:color w:val="FF0000"/>
          <w:szCs w:val="36"/>
          <w:lang w:val="fr-FR" w:eastAsia="de-DE"/>
        </w:rPr>
        <w:t xml:space="preserve">Gerhard Schröder, Angela Merkel, Olaf </w:t>
      </w:r>
      <w:proofErr w:type="spellStart"/>
      <w:r w:rsidRPr="0097160F">
        <w:rPr>
          <w:rFonts w:eastAsia="Times New Roman" w:cs="Times New Roman"/>
          <w:bCs/>
          <w:color w:val="FF0000"/>
          <w:szCs w:val="36"/>
          <w:lang w:val="fr-FR" w:eastAsia="de-DE"/>
        </w:rPr>
        <w:t>Scholz</w:t>
      </w:r>
      <w:proofErr w:type="spellEnd"/>
    </w:p>
    <w:p w:rsidR="0097160F" w:rsidRPr="0097160F" w:rsidRDefault="0097160F" w:rsidP="0097160F">
      <w:pPr>
        <w:pStyle w:val="Listenabsatz"/>
        <w:spacing w:before="100" w:beforeAutospacing="1" w:after="100" w:afterAutospacing="1"/>
        <w:ind w:left="674"/>
        <w:outlineLvl w:val="1"/>
        <w:rPr>
          <w:rFonts w:eastAsia="Times New Roman" w:cs="Times New Roman"/>
          <w:bCs/>
          <w:color w:val="000000" w:themeColor="text1"/>
          <w:szCs w:val="36"/>
          <w:lang w:eastAsia="de-DE"/>
        </w:rPr>
      </w:pPr>
      <w:r w:rsidRPr="0097160F">
        <w:rPr>
          <w:rFonts w:eastAsia="Times New Roman" w:cs="Times New Roman"/>
          <w:bCs/>
          <w:color w:val="FF0000"/>
          <w:szCs w:val="36"/>
          <w:lang w:val="fr-FR" w:eastAsia="de-DE"/>
        </w:rPr>
        <w:t>Nicolas Sarkozy, François H</w:t>
      </w:r>
      <w:r w:rsidRPr="0097160F">
        <w:rPr>
          <w:rFonts w:eastAsia="Times New Roman" w:cs="Times New Roman"/>
          <w:bCs/>
          <w:vanish/>
          <w:color w:val="FF0000"/>
          <w:szCs w:val="36"/>
          <w:lang w:val="fr-FR" w:eastAsia="de-DE"/>
        </w:rPr>
        <w:t>HH</w:t>
      </w:r>
      <w:r w:rsidRPr="0097160F">
        <w:rPr>
          <w:rFonts w:eastAsia="Times New Roman" w:cs="Times New Roman"/>
          <w:bCs/>
          <w:color w:val="FF0000"/>
          <w:szCs w:val="36"/>
          <w:lang w:val="fr-FR" w:eastAsia="de-DE"/>
        </w:rPr>
        <w:t>ollande, Emmanuel Macron</w:t>
      </w:r>
    </w:p>
    <w:p w:rsidR="0097160F" w:rsidRPr="00046E48" w:rsidRDefault="0097160F" w:rsidP="0097160F">
      <w:pPr>
        <w:pStyle w:val="Listenabsatz"/>
        <w:spacing w:before="100" w:beforeAutospacing="1" w:after="100" w:afterAutospacing="1"/>
        <w:ind w:left="532"/>
        <w:outlineLvl w:val="1"/>
        <w:rPr>
          <w:rFonts w:eastAsia="Times New Roman" w:cs="Times New Roman"/>
          <w:bCs/>
          <w:color w:val="000000" w:themeColor="text1"/>
          <w:szCs w:val="36"/>
          <w:lang w:val="fr-FR" w:eastAsia="de-DE"/>
        </w:rPr>
      </w:pPr>
    </w:p>
    <w:p w:rsidR="0097160F" w:rsidRPr="001E6523" w:rsidRDefault="0097160F" w:rsidP="0097160F">
      <w:pPr>
        <w:pStyle w:val="Listenabsatz"/>
        <w:numPr>
          <w:ilvl w:val="0"/>
          <w:numId w:val="1"/>
        </w:numPr>
        <w:spacing w:before="100" w:beforeAutospacing="1" w:after="100" w:afterAutospacing="1"/>
        <w:ind w:left="532"/>
        <w:outlineLvl w:val="1"/>
        <w:rPr>
          <w:rFonts w:eastAsia="Times New Roman" w:cs="Times New Roman"/>
          <w:b/>
          <w:bCs/>
          <w:color w:val="000000" w:themeColor="text1"/>
          <w:szCs w:val="36"/>
          <w:highlight w:val="cyan"/>
          <w:lang w:eastAsia="de-DE"/>
        </w:rPr>
      </w:pPr>
      <w:r w:rsidRPr="00B96F54">
        <w:rPr>
          <w:rFonts w:eastAsia="Times New Roman" w:cs="Times New Roman"/>
          <w:b/>
          <w:bCs/>
          <w:color w:val="000000" w:themeColor="text1"/>
          <w:szCs w:val="36"/>
          <w:highlight w:val="cyan"/>
          <w:lang w:eastAsia="de-DE"/>
        </w:rPr>
        <w:t>Rückt fünf Felder vor.</w:t>
      </w:r>
      <w:r>
        <w:rPr>
          <w:rFonts w:eastAsia="Times New Roman" w:cs="Times New Roman"/>
          <w:b/>
          <w:bCs/>
          <w:color w:val="000000" w:themeColor="text1"/>
          <w:szCs w:val="36"/>
          <w:highlight w:val="cyan"/>
          <w:lang w:eastAsia="de-DE"/>
        </w:rPr>
        <w:tab/>
      </w:r>
      <w:r>
        <w:rPr>
          <w:rFonts w:eastAsia="Times New Roman" w:cs="Times New Roman"/>
          <w:b/>
          <w:bCs/>
          <w:color w:val="000000" w:themeColor="text1"/>
          <w:szCs w:val="36"/>
          <w:highlight w:val="cyan"/>
          <w:lang w:eastAsia="de-DE"/>
        </w:rPr>
        <w:tab/>
      </w:r>
      <w:r>
        <w:rPr>
          <w:rFonts w:eastAsia="Times New Roman" w:cs="Times New Roman"/>
          <w:b/>
          <w:bCs/>
          <w:color w:val="000000" w:themeColor="text1"/>
          <w:szCs w:val="36"/>
          <w:highlight w:val="cyan"/>
          <w:lang w:eastAsia="de-DE"/>
        </w:rPr>
        <w:tab/>
      </w:r>
      <w:r>
        <w:rPr>
          <w:rFonts w:eastAsia="Times New Roman" w:cs="Times New Roman"/>
          <w:b/>
          <w:bCs/>
          <w:color w:val="000000" w:themeColor="text1"/>
          <w:szCs w:val="36"/>
          <w:highlight w:val="cyan"/>
          <w:lang w:eastAsia="de-DE"/>
        </w:rPr>
        <w:tab/>
      </w:r>
      <w:r>
        <w:rPr>
          <w:rFonts w:eastAsia="Times New Roman" w:cs="Times New Roman"/>
          <w:b/>
          <w:bCs/>
          <w:color w:val="000000" w:themeColor="text1"/>
          <w:szCs w:val="36"/>
          <w:highlight w:val="cyan"/>
          <w:lang w:eastAsia="de-DE"/>
        </w:rPr>
        <w:tab/>
      </w:r>
      <w:r>
        <w:rPr>
          <w:rFonts w:eastAsia="Times New Roman" w:cs="Times New Roman"/>
          <w:b/>
          <w:bCs/>
          <w:color w:val="000000" w:themeColor="text1"/>
          <w:szCs w:val="36"/>
          <w:highlight w:val="cyan"/>
          <w:lang w:eastAsia="de-DE"/>
        </w:rPr>
        <w:tab/>
      </w:r>
      <w:proofErr w:type="spellStart"/>
      <w:r w:rsidRPr="001E6523">
        <w:rPr>
          <w:rFonts w:eastAsia="Times New Roman" w:cs="Times New Roman"/>
          <w:b/>
          <w:bCs/>
          <w:i/>
          <w:color w:val="000000" w:themeColor="text1"/>
          <w:szCs w:val="36"/>
          <w:highlight w:val="cyan"/>
          <w:lang w:eastAsia="de-DE"/>
        </w:rPr>
        <w:t>Avancez</w:t>
      </w:r>
      <w:proofErr w:type="spellEnd"/>
      <w:r w:rsidRPr="001E6523">
        <w:rPr>
          <w:rFonts w:eastAsia="Times New Roman" w:cs="Times New Roman"/>
          <w:b/>
          <w:bCs/>
          <w:i/>
          <w:color w:val="000000" w:themeColor="text1"/>
          <w:szCs w:val="36"/>
          <w:highlight w:val="cyan"/>
          <w:lang w:eastAsia="de-DE"/>
        </w:rPr>
        <w:t xml:space="preserve"> de </w:t>
      </w:r>
      <w:proofErr w:type="spellStart"/>
      <w:r w:rsidRPr="001E6523">
        <w:rPr>
          <w:rFonts w:eastAsia="Times New Roman" w:cs="Times New Roman"/>
          <w:b/>
          <w:bCs/>
          <w:i/>
          <w:color w:val="000000" w:themeColor="text1"/>
          <w:szCs w:val="36"/>
          <w:highlight w:val="cyan"/>
          <w:lang w:eastAsia="de-DE"/>
        </w:rPr>
        <w:t>cinq</w:t>
      </w:r>
      <w:proofErr w:type="spellEnd"/>
      <w:r w:rsidRPr="001E6523">
        <w:rPr>
          <w:rFonts w:eastAsia="Times New Roman" w:cs="Times New Roman"/>
          <w:b/>
          <w:bCs/>
          <w:i/>
          <w:color w:val="000000" w:themeColor="text1"/>
          <w:szCs w:val="36"/>
          <w:highlight w:val="cyan"/>
          <w:lang w:eastAsia="de-DE"/>
        </w:rPr>
        <w:t xml:space="preserve"> </w:t>
      </w:r>
      <w:proofErr w:type="spellStart"/>
      <w:r w:rsidRPr="001E6523">
        <w:rPr>
          <w:rFonts w:eastAsia="Times New Roman" w:cs="Times New Roman"/>
          <w:b/>
          <w:bCs/>
          <w:i/>
          <w:color w:val="000000" w:themeColor="text1"/>
          <w:szCs w:val="36"/>
          <w:highlight w:val="cyan"/>
          <w:lang w:eastAsia="de-DE"/>
        </w:rPr>
        <w:t>cases</w:t>
      </w:r>
      <w:proofErr w:type="spellEnd"/>
    </w:p>
    <w:p w:rsidR="0097160F" w:rsidRPr="00583236" w:rsidRDefault="0097160F" w:rsidP="0097160F">
      <w:pPr>
        <w:pStyle w:val="Listenabsatz"/>
        <w:spacing w:before="100" w:beforeAutospacing="1" w:after="100" w:afterAutospacing="1"/>
        <w:ind w:left="1045"/>
        <w:outlineLvl w:val="1"/>
        <w:rPr>
          <w:rFonts w:eastAsia="Times New Roman" w:cs="Times New Roman"/>
          <w:bCs/>
          <w:color w:val="000000" w:themeColor="text1"/>
          <w:szCs w:val="36"/>
          <w:highlight w:val="cyan"/>
          <w:lang w:eastAsia="de-DE"/>
        </w:rPr>
      </w:pPr>
    </w:p>
    <w:p w:rsidR="0097160F" w:rsidRDefault="0097160F" w:rsidP="0097160F">
      <w:pPr>
        <w:pStyle w:val="Listenabsatz"/>
        <w:numPr>
          <w:ilvl w:val="0"/>
          <w:numId w:val="1"/>
        </w:numPr>
        <w:spacing w:before="100" w:beforeAutospacing="1" w:after="100" w:afterAutospacing="1"/>
        <w:ind w:left="674"/>
        <w:outlineLvl w:val="1"/>
        <w:rPr>
          <w:rFonts w:eastAsia="Times New Roman" w:cs="Times New Roman"/>
          <w:bCs/>
          <w:color w:val="000000" w:themeColor="text1"/>
          <w:szCs w:val="36"/>
          <w:lang w:eastAsia="de-DE"/>
        </w:rPr>
      </w:pPr>
      <w:r w:rsidRPr="00084929">
        <w:rPr>
          <w:rFonts w:eastAsia="Times New Roman" w:cs="Times New Roman"/>
          <w:bCs/>
          <w:color w:val="000000" w:themeColor="text1"/>
          <w:szCs w:val="36"/>
          <w:lang w:eastAsia="de-DE"/>
        </w:rPr>
        <w:t>Nennt und zeigt fünf Körperteile auf Französisch. (für Deutsche)</w:t>
      </w:r>
    </w:p>
    <w:p w:rsidR="0097160F" w:rsidRDefault="0097160F" w:rsidP="003306E9">
      <w:pPr>
        <w:pStyle w:val="Listenabsatz"/>
        <w:spacing w:before="100" w:beforeAutospacing="1" w:after="100" w:afterAutospacing="1"/>
        <w:ind w:left="674"/>
        <w:outlineLvl w:val="1"/>
        <w:rPr>
          <w:rFonts w:eastAsia="Times New Roman" w:cs="Times New Roman"/>
          <w:bCs/>
          <w:color w:val="000000" w:themeColor="text1"/>
          <w:szCs w:val="36"/>
          <w:lang w:val="fr-FR" w:eastAsia="de-DE"/>
        </w:rPr>
      </w:pPr>
      <w:r w:rsidRPr="0097160F">
        <w:rPr>
          <w:rFonts w:eastAsia="Times New Roman" w:cs="Times New Roman"/>
          <w:bCs/>
          <w:i/>
          <w:color w:val="000000" w:themeColor="text1"/>
          <w:szCs w:val="36"/>
          <w:lang w:val="fr-FR" w:eastAsia="de-DE"/>
        </w:rPr>
        <w:t>Enumérez et montrez cinq parties du corps en allemand. (</w:t>
      </w:r>
      <w:proofErr w:type="gramStart"/>
      <w:r w:rsidRPr="0097160F">
        <w:rPr>
          <w:rFonts w:eastAsia="Times New Roman" w:cs="Times New Roman"/>
          <w:bCs/>
          <w:i/>
          <w:color w:val="000000" w:themeColor="text1"/>
          <w:szCs w:val="36"/>
          <w:lang w:val="fr-FR" w:eastAsia="de-DE"/>
        </w:rPr>
        <w:t>pour</w:t>
      </w:r>
      <w:proofErr w:type="gramEnd"/>
      <w:r w:rsidRPr="0097160F">
        <w:rPr>
          <w:rFonts w:eastAsia="Times New Roman" w:cs="Times New Roman"/>
          <w:bCs/>
          <w:i/>
          <w:color w:val="000000" w:themeColor="text1"/>
          <w:szCs w:val="36"/>
          <w:lang w:val="fr-FR" w:eastAsia="de-DE"/>
        </w:rPr>
        <w:t xml:space="preserve"> les Français</w:t>
      </w:r>
      <w:r w:rsidRPr="0097160F">
        <w:rPr>
          <w:rFonts w:eastAsia="Times New Roman" w:cs="Times New Roman"/>
          <w:bCs/>
          <w:color w:val="000000" w:themeColor="text1"/>
          <w:szCs w:val="36"/>
          <w:lang w:val="fr-FR" w:eastAsia="de-DE"/>
        </w:rPr>
        <w:t>)</w:t>
      </w:r>
    </w:p>
    <w:p w:rsidR="003306E9" w:rsidRPr="003306E9" w:rsidRDefault="003306E9" w:rsidP="003306E9">
      <w:pPr>
        <w:pStyle w:val="Listenabsatz"/>
        <w:spacing w:before="100" w:beforeAutospacing="1" w:after="100" w:afterAutospacing="1"/>
        <w:ind w:left="674"/>
        <w:outlineLvl w:val="1"/>
        <w:rPr>
          <w:rFonts w:eastAsia="Times New Roman" w:cs="Times New Roman"/>
          <w:bCs/>
          <w:color w:val="000000" w:themeColor="text1"/>
          <w:szCs w:val="36"/>
          <w:lang w:val="fr-FR" w:eastAsia="de-DE"/>
        </w:rPr>
      </w:pPr>
    </w:p>
    <w:p w:rsidR="0097160F" w:rsidRDefault="0097160F" w:rsidP="0097160F">
      <w:pPr>
        <w:pStyle w:val="Listenabsatz"/>
        <w:numPr>
          <w:ilvl w:val="0"/>
          <w:numId w:val="1"/>
        </w:numPr>
        <w:spacing w:before="100" w:beforeAutospacing="1" w:after="100" w:afterAutospacing="1"/>
        <w:ind w:left="674"/>
        <w:outlineLvl w:val="1"/>
        <w:rPr>
          <w:rFonts w:eastAsia="Times New Roman" w:cs="Times New Roman"/>
          <w:bCs/>
          <w:szCs w:val="36"/>
          <w:lang w:eastAsia="de-DE"/>
        </w:rPr>
      </w:pPr>
      <w:r>
        <w:rPr>
          <w:rFonts w:eastAsia="Times New Roman" w:cs="Times New Roman"/>
          <w:bCs/>
          <w:szCs w:val="36"/>
          <w:lang w:eastAsia="de-DE"/>
        </w:rPr>
        <w:t>Nennt drei</w:t>
      </w:r>
      <w:r w:rsidR="00746DA5">
        <w:rPr>
          <w:rFonts w:eastAsia="Times New Roman" w:cs="Times New Roman"/>
          <w:bCs/>
          <w:szCs w:val="36"/>
          <w:lang w:eastAsia="de-DE"/>
        </w:rPr>
        <w:t xml:space="preserve"> französische Millionen</w:t>
      </w:r>
      <w:r w:rsidRPr="00F04FD4">
        <w:rPr>
          <w:rFonts w:eastAsia="Times New Roman" w:cs="Times New Roman"/>
          <w:bCs/>
          <w:szCs w:val="36"/>
          <w:lang w:eastAsia="de-DE"/>
        </w:rPr>
        <w:t>städte</w:t>
      </w:r>
      <w:proofErr w:type="gramStart"/>
      <w:r>
        <w:rPr>
          <w:rFonts w:eastAsia="Times New Roman" w:cs="Times New Roman"/>
          <w:bCs/>
          <w:szCs w:val="36"/>
          <w:lang w:eastAsia="de-DE"/>
        </w:rPr>
        <w:t xml:space="preserve">   (</w:t>
      </w:r>
      <w:proofErr w:type="gramEnd"/>
      <w:r>
        <w:rPr>
          <w:rFonts w:eastAsia="Times New Roman" w:cstheme="minorHAnsi"/>
          <w:bCs/>
          <w:szCs w:val="36"/>
          <w:lang w:eastAsia="de-DE"/>
        </w:rPr>
        <w:t>≠</w:t>
      </w:r>
      <w:r>
        <w:rPr>
          <w:rFonts w:eastAsia="Times New Roman" w:cs="Times New Roman"/>
          <w:bCs/>
          <w:szCs w:val="36"/>
          <w:lang w:eastAsia="de-DE"/>
        </w:rPr>
        <w:t>Paris)   (für die Deutschen)</w:t>
      </w:r>
    </w:p>
    <w:p w:rsidR="0097160F" w:rsidRDefault="008B32C5" w:rsidP="0097160F">
      <w:pPr>
        <w:pStyle w:val="Listenabsatz"/>
        <w:spacing w:before="100" w:beforeAutospacing="1" w:after="100" w:afterAutospacing="1"/>
        <w:ind w:left="532"/>
        <w:outlineLvl w:val="1"/>
        <w:rPr>
          <w:rFonts w:eastAsia="Times New Roman" w:cs="Times New Roman"/>
          <w:bCs/>
          <w:i/>
          <w:szCs w:val="36"/>
          <w:lang w:val="fr-FR" w:eastAsia="de-DE"/>
        </w:rPr>
      </w:pPr>
      <w:r>
        <w:rPr>
          <w:rFonts w:eastAsia="Times New Roman" w:cs="Times New Roman"/>
          <w:bCs/>
          <w:i/>
          <w:szCs w:val="36"/>
          <w:lang w:val="fr-FR" w:eastAsia="de-DE"/>
        </w:rPr>
        <w:t xml:space="preserve">  </w:t>
      </w:r>
      <w:r w:rsidR="0097160F" w:rsidRPr="001E6523">
        <w:rPr>
          <w:rFonts w:eastAsia="Times New Roman" w:cs="Times New Roman"/>
          <w:bCs/>
          <w:i/>
          <w:szCs w:val="36"/>
          <w:lang w:val="fr-FR" w:eastAsia="de-DE"/>
        </w:rPr>
        <w:t>Enumérez trois villes allemandes qui ont plus d’un million d’habitants. (</w:t>
      </w:r>
      <w:proofErr w:type="gramStart"/>
      <w:r w:rsidR="0097160F" w:rsidRPr="001E6523">
        <w:rPr>
          <w:rFonts w:eastAsia="Times New Roman" w:cs="Times New Roman"/>
          <w:bCs/>
          <w:i/>
          <w:szCs w:val="36"/>
          <w:lang w:val="fr-FR" w:eastAsia="de-DE"/>
        </w:rPr>
        <w:t>pour</w:t>
      </w:r>
      <w:proofErr w:type="gramEnd"/>
      <w:r w:rsidR="0097160F" w:rsidRPr="001E6523">
        <w:rPr>
          <w:rFonts w:eastAsia="Times New Roman" w:cs="Times New Roman"/>
          <w:bCs/>
          <w:i/>
          <w:szCs w:val="36"/>
          <w:lang w:val="fr-FR" w:eastAsia="de-DE"/>
        </w:rPr>
        <w:t xml:space="preserve"> les Français)</w:t>
      </w:r>
    </w:p>
    <w:p w:rsidR="0097160F" w:rsidRPr="0097160F" w:rsidRDefault="008B32C5" w:rsidP="0097160F">
      <w:pPr>
        <w:pStyle w:val="Listenabsatz"/>
        <w:spacing w:before="100" w:beforeAutospacing="1" w:after="100" w:afterAutospacing="1"/>
        <w:ind w:left="532"/>
        <w:outlineLvl w:val="1"/>
        <w:rPr>
          <w:rFonts w:eastAsia="Times New Roman" w:cs="Times New Roman"/>
          <w:bCs/>
          <w:i/>
          <w:color w:val="FF0000"/>
          <w:szCs w:val="36"/>
          <w:lang w:val="fr-FR" w:eastAsia="de-DE"/>
        </w:rPr>
      </w:pPr>
      <w:r>
        <w:rPr>
          <w:rFonts w:eastAsia="Times New Roman" w:cs="Times New Roman"/>
          <w:bCs/>
          <w:i/>
          <w:color w:val="FF0000"/>
          <w:szCs w:val="36"/>
          <w:lang w:val="fr-FR" w:eastAsia="de-DE"/>
        </w:rPr>
        <w:t xml:space="preserve">  </w:t>
      </w:r>
      <w:r w:rsidR="0097160F" w:rsidRPr="0097160F">
        <w:rPr>
          <w:rFonts w:eastAsia="Times New Roman" w:cs="Times New Roman"/>
          <w:bCs/>
          <w:i/>
          <w:color w:val="FF0000"/>
          <w:szCs w:val="36"/>
          <w:lang w:val="fr-FR" w:eastAsia="de-DE"/>
        </w:rPr>
        <w:t>Marseille, Lyon, Bordeaux</w:t>
      </w:r>
      <w:r w:rsidR="0097160F">
        <w:rPr>
          <w:rFonts w:eastAsia="Times New Roman" w:cs="Times New Roman"/>
          <w:bCs/>
          <w:i/>
          <w:color w:val="FF0000"/>
          <w:szCs w:val="36"/>
          <w:lang w:val="fr-FR" w:eastAsia="de-DE"/>
        </w:rPr>
        <w:t xml:space="preserve">              </w:t>
      </w:r>
      <w:proofErr w:type="spellStart"/>
      <w:r w:rsidR="0097160F">
        <w:rPr>
          <w:rFonts w:eastAsia="Times New Roman" w:cs="Times New Roman"/>
          <w:bCs/>
          <w:i/>
          <w:color w:val="FF0000"/>
          <w:szCs w:val="36"/>
          <w:lang w:val="fr-FR" w:eastAsia="de-DE"/>
        </w:rPr>
        <w:t>München</w:t>
      </w:r>
      <w:proofErr w:type="spellEnd"/>
      <w:r w:rsidR="0097160F">
        <w:rPr>
          <w:rFonts w:eastAsia="Times New Roman" w:cs="Times New Roman"/>
          <w:bCs/>
          <w:i/>
          <w:color w:val="FF0000"/>
          <w:szCs w:val="36"/>
          <w:lang w:val="fr-FR" w:eastAsia="de-DE"/>
        </w:rPr>
        <w:t xml:space="preserve">, </w:t>
      </w:r>
      <w:proofErr w:type="spellStart"/>
      <w:r w:rsidR="0097160F">
        <w:rPr>
          <w:rFonts w:eastAsia="Times New Roman" w:cs="Times New Roman"/>
          <w:bCs/>
          <w:i/>
          <w:color w:val="FF0000"/>
          <w:szCs w:val="36"/>
          <w:lang w:val="fr-FR" w:eastAsia="de-DE"/>
        </w:rPr>
        <w:t>Hamburg</w:t>
      </w:r>
      <w:proofErr w:type="spellEnd"/>
      <w:r w:rsidR="0097160F">
        <w:rPr>
          <w:rFonts w:eastAsia="Times New Roman" w:cs="Times New Roman"/>
          <w:bCs/>
          <w:i/>
          <w:color w:val="FF0000"/>
          <w:szCs w:val="36"/>
          <w:lang w:val="fr-FR" w:eastAsia="de-DE"/>
        </w:rPr>
        <w:t xml:space="preserve">, Frankfurt </w:t>
      </w:r>
      <w:proofErr w:type="spellStart"/>
      <w:r w:rsidR="0097160F">
        <w:rPr>
          <w:rFonts w:eastAsia="Times New Roman" w:cs="Times New Roman"/>
          <w:bCs/>
          <w:i/>
          <w:color w:val="FF0000"/>
          <w:szCs w:val="36"/>
          <w:lang w:val="fr-FR" w:eastAsia="de-DE"/>
        </w:rPr>
        <w:t>am</w:t>
      </w:r>
      <w:proofErr w:type="spellEnd"/>
      <w:r w:rsidR="0097160F">
        <w:rPr>
          <w:rFonts w:eastAsia="Times New Roman" w:cs="Times New Roman"/>
          <w:bCs/>
          <w:i/>
          <w:color w:val="FF0000"/>
          <w:szCs w:val="36"/>
          <w:lang w:val="fr-FR" w:eastAsia="de-DE"/>
        </w:rPr>
        <w:t xml:space="preserve"> Main</w:t>
      </w:r>
    </w:p>
    <w:p w:rsidR="0097160F" w:rsidRPr="006346A5" w:rsidRDefault="0097160F" w:rsidP="0097160F">
      <w:pPr>
        <w:pStyle w:val="Listenabsatz"/>
        <w:spacing w:before="100" w:beforeAutospacing="1" w:after="100" w:afterAutospacing="1"/>
        <w:ind w:left="1045"/>
        <w:outlineLvl w:val="1"/>
        <w:rPr>
          <w:rFonts w:eastAsia="Times New Roman" w:cs="Times New Roman"/>
          <w:bCs/>
          <w:szCs w:val="36"/>
          <w:lang w:val="fr-FR" w:eastAsia="de-DE"/>
        </w:rPr>
      </w:pPr>
    </w:p>
    <w:p w:rsidR="0097160F" w:rsidRDefault="0097160F" w:rsidP="0097160F">
      <w:pPr>
        <w:pStyle w:val="Listenabsatz"/>
        <w:numPr>
          <w:ilvl w:val="0"/>
          <w:numId w:val="1"/>
        </w:numPr>
        <w:spacing w:before="100" w:beforeAutospacing="1" w:after="100" w:afterAutospacing="1"/>
        <w:ind w:left="674"/>
        <w:outlineLvl w:val="1"/>
        <w:rPr>
          <w:rFonts w:eastAsia="Times New Roman" w:cs="Times New Roman"/>
          <w:bCs/>
          <w:szCs w:val="36"/>
          <w:lang w:eastAsia="de-DE"/>
        </w:rPr>
      </w:pPr>
      <w:r w:rsidRPr="001E6523">
        <w:rPr>
          <w:rFonts w:eastAsia="Times New Roman" w:cs="Times New Roman"/>
          <w:bCs/>
          <w:szCs w:val="36"/>
          <w:lang w:eastAsia="de-DE"/>
        </w:rPr>
        <w:t xml:space="preserve"> Wie viel Länder gehören a</w:t>
      </w:r>
      <w:r>
        <w:rPr>
          <w:rFonts w:eastAsia="Times New Roman" w:cs="Times New Roman"/>
          <w:bCs/>
          <w:szCs w:val="36"/>
          <w:lang w:eastAsia="de-DE"/>
        </w:rPr>
        <w:t xml:space="preserve">ktuell </w:t>
      </w:r>
      <w:r w:rsidR="008B32C5">
        <w:rPr>
          <w:rFonts w:eastAsia="Times New Roman" w:cs="Times New Roman"/>
          <w:bCs/>
          <w:szCs w:val="36"/>
          <w:lang w:eastAsia="de-DE"/>
        </w:rPr>
        <w:t>der europäischen Union an? Nennt</w:t>
      </w:r>
      <w:r>
        <w:rPr>
          <w:rFonts w:eastAsia="Times New Roman" w:cs="Times New Roman"/>
          <w:bCs/>
          <w:szCs w:val="36"/>
          <w:lang w:eastAsia="de-DE"/>
        </w:rPr>
        <w:t xml:space="preserve"> drei europäische Länder, </w:t>
      </w:r>
    </w:p>
    <w:p w:rsidR="0097160F" w:rsidRDefault="0097160F" w:rsidP="0097160F">
      <w:pPr>
        <w:pStyle w:val="Listenabsatz"/>
        <w:spacing w:before="100" w:beforeAutospacing="1" w:after="100" w:afterAutospacing="1"/>
        <w:ind w:left="674"/>
        <w:outlineLvl w:val="1"/>
        <w:rPr>
          <w:rFonts w:eastAsia="Times New Roman" w:cs="Times New Roman"/>
          <w:bCs/>
          <w:szCs w:val="36"/>
          <w:lang w:eastAsia="de-DE"/>
        </w:rPr>
      </w:pPr>
      <w:r>
        <w:rPr>
          <w:rFonts w:eastAsia="Times New Roman" w:cs="Times New Roman"/>
          <w:bCs/>
          <w:szCs w:val="36"/>
          <w:lang w:eastAsia="de-DE"/>
        </w:rPr>
        <w:t xml:space="preserve"> die ihr nicht angehören?  </w:t>
      </w:r>
    </w:p>
    <w:p w:rsidR="0097160F" w:rsidRDefault="0097160F" w:rsidP="0097160F">
      <w:pPr>
        <w:pStyle w:val="Listenabsatz"/>
        <w:spacing w:before="100" w:beforeAutospacing="1" w:after="100" w:afterAutospacing="1"/>
        <w:ind w:left="532"/>
        <w:outlineLvl w:val="1"/>
        <w:rPr>
          <w:rFonts w:eastAsia="Times New Roman" w:cs="Times New Roman"/>
          <w:bCs/>
          <w:szCs w:val="36"/>
          <w:lang w:val="fr-FR" w:eastAsia="de-DE"/>
        </w:rPr>
      </w:pPr>
      <w:r>
        <w:rPr>
          <w:rFonts w:eastAsia="Times New Roman" w:cs="Times New Roman"/>
          <w:bCs/>
          <w:szCs w:val="36"/>
          <w:lang w:val="fr-FR" w:eastAsia="de-DE"/>
        </w:rPr>
        <w:t xml:space="preserve">   </w:t>
      </w:r>
      <w:r w:rsidRPr="001E6523">
        <w:rPr>
          <w:rFonts w:eastAsia="Times New Roman" w:cs="Times New Roman"/>
          <w:bCs/>
          <w:szCs w:val="36"/>
          <w:lang w:val="fr-FR" w:eastAsia="de-DE"/>
        </w:rPr>
        <w:t>C</w:t>
      </w:r>
      <w:r>
        <w:rPr>
          <w:rFonts w:eastAsia="Times New Roman" w:cs="Times New Roman"/>
          <w:bCs/>
          <w:szCs w:val="36"/>
          <w:lang w:val="fr-FR" w:eastAsia="de-DE"/>
        </w:rPr>
        <w:t>o</w:t>
      </w:r>
      <w:r w:rsidRPr="001E6523">
        <w:rPr>
          <w:rFonts w:eastAsia="Times New Roman" w:cs="Times New Roman"/>
          <w:bCs/>
          <w:szCs w:val="36"/>
          <w:lang w:val="fr-FR" w:eastAsia="de-DE"/>
        </w:rPr>
        <w:t xml:space="preserve">mbien de pays appartiennent </w:t>
      </w:r>
      <w:r>
        <w:rPr>
          <w:rFonts w:eastAsia="Times New Roman" w:cs="Times New Roman"/>
          <w:bCs/>
          <w:szCs w:val="36"/>
          <w:lang w:val="fr-FR" w:eastAsia="de-DE"/>
        </w:rPr>
        <w:t xml:space="preserve">actuellement à l’Union Européenne ? Citez trois pays </w:t>
      </w:r>
    </w:p>
    <w:p w:rsidR="001118DC" w:rsidRPr="001118DC" w:rsidRDefault="0097160F" w:rsidP="001118DC">
      <w:pPr>
        <w:pStyle w:val="Listenabsatz"/>
        <w:spacing w:before="100" w:beforeAutospacing="1" w:after="100" w:afterAutospacing="1"/>
        <w:ind w:left="532"/>
        <w:outlineLvl w:val="1"/>
        <w:rPr>
          <w:rFonts w:eastAsia="Times New Roman" w:cs="Times New Roman"/>
          <w:bCs/>
          <w:szCs w:val="36"/>
          <w:lang w:val="fr-FR" w:eastAsia="de-DE"/>
        </w:rPr>
      </w:pPr>
      <w:r>
        <w:rPr>
          <w:rFonts w:eastAsia="Times New Roman" w:cs="Times New Roman"/>
          <w:bCs/>
          <w:szCs w:val="36"/>
          <w:lang w:val="fr-FR" w:eastAsia="de-DE"/>
        </w:rPr>
        <w:t xml:space="preserve">   </w:t>
      </w:r>
      <w:proofErr w:type="gramStart"/>
      <w:r>
        <w:rPr>
          <w:rFonts w:eastAsia="Times New Roman" w:cs="Times New Roman"/>
          <w:bCs/>
          <w:szCs w:val="36"/>
          <w:lang w:val="fr-FR" w:eastAsia="de-DE"/>
        </w:rPr>
        <w:t>européens</w:t>
      </w:r>
      <w:proofErr w:type="gramEnd"/>
      <w:r>
        <w:rPr>
          <w:rFonts w:eastAsia="Times New Roman" w:cs="Times New Roman"/>
          <w:bCs/>
          <w:szCs w:val="36"/>
          <w:lang w:val="fr-FR" w:eastAsia="de-DE"/>
        </w:rPr>
        <w:t xml:space="preserve"> qui n’en font </w:t>
      </w:r>
      <w:r w:rsidRPr="0097160F">
        <w:rPr>
          <w:rFonts w:eastAsia="Times New Roman" w:cs="Times New Roman"/>
          <w:bCs/>
          <w:szCs w:val="36"/>
          <w:lang w:val="fr-FR" w:eastAsia="de-DE"/>
        </w:rPr>
        <w:t>pas parti</w:t>
      </w:r>
      <w:r w:rsidR="001118DC">
        <w:rPr>
          <w:rFonts w:eastAsia="Times New Roman" w:cs="Times New Roman"/>
          <w:bCs/>
          <w:szCs w:val="36"/>
          <w:lang w:val="fr-FR" w:eastAsia="de-DE"/>
        </w:rPr>
        <w:t>e</w:t>
      </w:r>
      <w:r w:rsidRPr="0097160F">
        <w:rPr>
          <w:rFonts w:eastAsia="Times New Roman" w:cs="Times New Roman"/>
          <w:bCs/>
          <w:szCs w:val="36"/>
          <w:lang w:val="fr-FR" w:eastAsia="de-DE"/>
        </w:rPr>
        <w:t>.</w:t>
      </w:r>
    </w:p>
    <w:p w:rsidR="0097160F" w:rsidRPr="001118DC" w:rsidRDefault="008B32C5" w:rsidP="0097160F">
      <w:pPr>
        <w:pStyle w:val="Listenabsatz"/>
        <w:spacing w:before="100" w:beforeAutospacing="1" w:after="100" w:afterAutospacing="1"/>
        <w:ind w:left="532"/>
        <w:outlineLvl w:val="1"/>
        <w:rPr>
          <w:rFonts w:eastAsia="Times New Roman" w:cs="Times New Roman"/>
          <w:bCs/>
          <w:i/>
          <w:szCs w:val="36"/>
          <w:lang w:val="fr-FR" w:eastAsia="de-DE"/>
        </w:rPr>
      </w:pPr>
      <w:r>
        <w:rPr>
          <w:rFonts w:eastAsia="Times New Roman" w:cs="Times New Roman"/>
          <w:bCs/>
          <w:i/>
          <w:color w:val="FF0000"/>
          <w:szCs w:val="36"/>
          <w:lang w:val="fr-FR" w:eastAsia="de-DE"/>
        </w:rPr>
        <w:t xml:space="preserve">   </w:t>
      </w:r>
      <w:r w:rsidR="0097160F" w:rsidRPr="001118DC">
        <w:rPr>
          <w:rFonts w:eastAsia="Times New Roman" w:cs="Times New Roman"/>
          <w:bCs/>
          <w:i/>
          <w:color w:val="FF0000"/>
          <w:szCs w:val="36"/>
          <w:lang w:val="fr-FR" w:eastAsia="de-DE"/>
        </w:rPr>
        <w:t xml:space="preserve">27 </w:t>
      </w:r>
      <w:proofErr w:type="gramStart"/>
      <w:r w:rsidR="0097160F" w:rsidRPr="001118DC">
        <w:rPr>
          <w:rFonts w:eastAsia="Times New Roman" w:cs="Times New Roman"/>
          <w:bCs/>
          <w:i/>
          <w:color w:val="FF0000"/>
          <w:szCs w:val="36"/>
          <w:lang w:val="fr-FR" w:eastAsia="de-DE"/>
        </w:rPr>
        <w:t>pays  /</w:t>
      </w:r>
      <w:proofErr w:type="gramEnd"/>
      <w:r w:rsidR="0097160F" w:rsidRPr="001118DC">
        <w:rPr>
          <w:rFonts w:eastAsia="Times New Roman" w:cs="Times New Roman"/>
          <w:bCs/>
          <w:i/>
          <w:color w:val="FF0000"/>
          <w:szCs w:val="36"/>
          <w:lang w:val="fr-FR" w:eastAsia="de-DE"/>
        </w:rPr>
        <w:t xml:space="preserve">  Schweiz, </w:t>
      </w:r>
      <w:proofErr w:type="spellStart"/>
      <w:r w:rsidR="0097160F" w:rsidRPr="001118DC">
        <w:rPr>
          <w:rFonts w:eastAsia="Times New Roman" w:cs="Times New Roman"/>
          <w:bCs/>
          <w:i/>
          <w:color w:val="FF0000"/>
          <w:szCs w:val="36"/>
          <w:lang w:val="fr-FR" w:eastAsia="de-DE"/>
        </w:rPr>
        <w:t>Norwegen</w:t>
      </w:r>
      <w:proofErr w:type="spellEnd"/>
      <w:r w:rsidR="0097160F" w:rsidRPr="001118DC">
        <w:rPr>
          <w:rFonts w:eastAsia="Times New Roman" w:cs="Times New Roman"/>
          <w:bCs/>
          <w:i/>
          <w:color w:val="FF0000"/>
          <w:szCs w:val="36"/>
          <w:lang w:val="fr-FR" w:eastAsia="de-DE"/>
        </w:rPr>
        <w:t xml:space="preserve">, Island, </w:t>
      </w:r>
      <w:proofErr w:type="spellStart"/>
      <w:r w:rsidR="0097160F" w:rsidRPr="001118DC">
        <w:rPr>
          <w:rFonts w:eastAsia="Times New Roman" w:cs="Times New Roman"/>
          <w:bCs/>
          <w:i/>
          <w:color w:val="FF0000"/>
          <w:szCs w:val="36"/>
          <w:lang w:val="fr-FR" w:eastAsia="de-DE"/>
        </w:rPr>
        <w:t>Grossbritanien</w:t>
      </w:r>
      <w:proofErr w:type="spellEnd"/>
      <w:r w:rsidR="0097160F" w:rsidRPr="001118DC">
        <w:rPr>
          <w:rFonts w:eastAsia="Times New Roman" w:cs="Times New Roman"/>
          <w:bCs/>
          <w:i/>
          <w:color w:val="FF0000"/>
          <w:szCs w:val="36"/>
          <w:lang w:val="fr-FR" w:eastAsia="de-DE"/>
        </w:rPr>
        <w:t xml:space="preserve">,  </w:t>
      </w:r>
    </w:p>
    <w:p w:rsidR="0097160F" w:rsidRPr="001E6523" w:rsidRDefault="0097160F" w:rsidP="0097160F">
      <w:pPr>
        <w:pStyle w:val="Listenabsatz"/>
        <w:spacing w:before="100" w:beforeAutospacing="1" w:after="100" w:afterAutospacing="1"/>
        <w:ind w:left="1045"/>
        <w:outlineLvl w:val="1"/>
        <w:rPr>
          <w:rFonts w:eastAsia="Times New Roman" w:cs="Times New Roman"/>
          <w:bCs/>
          <w:szCs w:val="36"/>
          <w:lang w:val="fr-FR" w:eastAsia="de-DE"/>
        </w:rPr>
      </w:pPr>
    </w:p>
    <w:p w:rsidR="0097160F" w:rsidRDefault="0097160F" w:rsidP="0097160F">
      <w:pPr>
        <w:pStyle w:val="Listenabsatz"/>
        <w:numPr>
          <w:ilvl w:val="0"/>
          <w:numId w:val="1"/>
        </w:numPr>
        <w:spacing w:before="100" w:beforeAutospacing="1" w:after="100" w:afterAutospacing="1"/>
        <w:ind w:left="674"/>
        <w:outlineLvl w:val="1"/>
        <w:rPr>
          <w:rFonts w:eastAsia="Times New Roman" w:cs="Times New Roman"/>
          <w:bCs/>
          <w:szCs w:val="36"/>
          <w:lang w:eastAsia="de-DE"/>
        </w:rPr>
      </w:pPr>
      <w:r w:rsidRPr="00F04FD4">
        <w:rPr>
          <w:rFonts w:eastAsia="Times New Roman" w:cs="Times New Roman"/>
          <w:bCs/>
          <w:szCs w:val="36"/>
          <w:lang w:eastAsia="de-DE"/>
        </w:rPr>
        <w:t>Wie viele Bundesländer hat Deutschland.</w:t>
      </w:r>
      <w:r>
        <w:rPr>
          <w:rFonts w:eastAsia="Times New Roman" w:cs="Times New Roman"/>
          <w:bCs/>
          <w:szCs w:val="36"/>
          <w:lang w:eastAsia="de-DE"/>
        </w:rPr>
        <w:t xml:space="preserve"> </w:t>
      </w:r>
      <w:proofErr w:type="spellStart"/>
      <w:r>
        <w:rPr>
          <w:rFonts w:eastAsia="Times New Roman" w:cs="Times New Roman"/>
          <w:bCs/>
          <w:szCs w:val="36"/>
          <w:lang w:eastAsia="de-DE"/>
        </w:rPr>
        <w:t>Citez</w:t>
      </w:r>
      <w:proofErr w:type="spellEnd"/>
      <w:r>
        <w:rPr>
          <w:rFonts w:eastAsia="Times New Roman" w:cs="Times New Roman"/>
          <w:bCs/>
          <w:szCs w:val="36"/>
          <w:lang w:eastAsia="de-DE"/>
        </w:rPr>
        <w:t>-en 5</w:t>
      </w:r>
      <w:r w:rsidR="003306E9">
        <w:rPr>
          <w:rFonts w:eastAsia="Times New Roman" w:cs="Times New Roman"/>
          <w:bCs/>
          <w:szCs w:val="36"/>
          <w:lang w:eastAsia="de-DE"/>
        </w:rPr>
        <w:t xml:space="preserve">    </w:t>
      </w:r>
    </w:p>
    <w:p w:rsidR="0097160F" w:rsidRDefault="0097160F" w:rsidP="003306E9">
      <w:pPr>
        <w:pStyle w:val="Listenabsatz"/>
        <w:spacing w:before="100" w:beforeAutospacing="1" w:after="100" w:afterAutospacing="1"/>
        <w:ind w:left="532"/>
        <w:outlineLvl w:val="1"/>
        <w:rPr>
          <w:rFonts w:eastAsia="Times New Roman" w:cs="Times New Roman"/>
          <w:bCs/>
          <w:i/>
          <w:szCs w:val="36"/>
          <w:lang w:eastAsia="de-DE"/>
        </w:rPr>
      </w:pPr>
      <w:r>
        <w:rPr>
          <w:rFonts w:eastAsia="Times New Roman" w:cs="Times New Roman"/>
          <w:bCs/>
          <w:i/>
          <w:szCs w:val="36"/>
          <w:lang w:eastAsia="de-DE"/>
        </w:rPr>
        <w:t xml:space="preserve"> </w:t>
      </w:r>
      <w:r w:rsidR="008B32C5">
        <w:rPr>
          <w:rFonts w:eastAsia="Times New Roman" w:cs="Times New Roman"/>
          <w:bCs/>
          <w:i/>
          <w:szCs w:val="36"/>
          <w:lang w:eastAsia="de-DE"/>
        </w:rPr>
        <w:t xml:space="preserve"> </w:t>
      </w:r>
      <w:r>
        <w:rPr>
          <w:rFonts w:eastAsia="Times New Roman" w:cs="Times New Roman"/>
          <w:bCs/>
          <w:i/>
          <w:szCs w:val="36"/>
          <w:lang w:eastAsia="de-DE"/>
        </w:rPr>
        <w:t xml:space="preserve"> </w:t>
      </w:r>
      <w:r w:rsidRPr="001E6523">
        <w:rPr>
          <w:rFonts w:eastAsia="Times New Roman" w:cs="Times New Roman"/>
          <w:bCs/>
          <w:i/>
          <w:szCs w:val="36"/>
          <w:lang w:eastAsia="de-DE"/>
        </w:rPr>
        <w:t xml:space="preserve">Wie viele Regionen hat Frankreich. </w:t>
      </w:r>
      <w:proofErr w:type="spellStart"/>
      <w:r w:rsidRPr="001E6523">
        <w:rPr>
          <w:rFonts w:eastAsia="Times New Roman" w:cs="Times New Roman"/>
          <w:bCs/>
          <w:i/>
          <w:szCs w:val="36"/>
          <w:lang w:eastAsia="de-DE"/>
        </w:rPr>
        <w:t>Citez</w:t>
      </w:r>
      <w:proofErr w:type="spellEnd"/>
      <w:r w:rsidRPr="001E6523">
        <w:rPr>
          <w:rFonts w:eastAsia="Times New Roman" w:cs="Times New Roman"/>
          <w:bCs/>
          <w:i/>
          <w:szCs w:val="36"/>
          <w:lang w:eastAsia="de-DE"/>
        </w:rPr>
        <w:t>-en 5</w:t>
      </w:r>
    </w:p>
    <w:p w:rsidR="003306E9" w:rsidRPr="003306E9" w:rsidRDefault="003306E9" w:rsidP="003306E9">
      <w:pPr>
        <w:pStyle w:val="Listenabsatz"/>
        <w:spacing w:before="100" w:beforeAutospacing="1" w:after="100" w:afterAutospacing="1"/>
        <w:ind w:left="532"/>
        <w:outlineLvl w:val="1"/>
        <w:rPr>
          <w:rFonts w:eastAsia="Times New Roman" w:cs="Times New Roman"/>
          <w:bCs/>
          <w:i/>
          <w:szCs w:val="36"/>
          <w:lang w:eastAsia="de-DE"/>
        </w:rPr>
      </w:pPr>
    </w:p>
    <w:p w:rsidR="0097160F" w:rsidRPr="00370F90" w:rsidRDefault="0097160F" w:rsidP="0097160F">
      <w:pPr>
        <w:pStyle w:val="Listenabsatz"/>
        <w:numPr>
          <w:ilvl w:val="0"/>
          <w:numId w:val="1"/>
        </w:numPr>
        <w:spacing w:before="100" w:beforeAutospacing="1" w:after="100" w:afterAutospacing="1"/>
        <w:ind w:left="674"/>
        <w:outlineLvl w:val="1"/>
        <w:rPr>
          <w:rFonts w:eastAsia="Times New Roman" w:cs="Times New Roman"/>
          <w:bCs/>
          <w:szCs w:val="36"/>
          <w:lang w:eastAsia="de-DE"/>
        </w:rPr>
      </w:pPr>
      <w:r w:rsidRPr="00370F90">
        <w:rPr>
          <w:rFonts w:eastAsia="Times New Roman" w:cs="Times New Roman"/>
          <w:bCs/>
          <w:szCs w:val="36"/>
          <w:lang w:eastAsia="de-DE"/>
        </w:rPr>
        <w:lastRenderedPageBreak/>
        <w:t xml:space="preserve">Singt die erste Strophe von einem Lied vor, das ihr alle kennt.      </w:t>
      </w:r>
    </w:p>
    <w:p w:rsidR="0097160F" w:rsidRPr="001E6523" w:rsidRDefault="008B32C5" w:rsidP="0097160F">
      <w:pPr>
        <w:pStyle w:val="Listenabsatz"/>
        <w:spacing w:before="100" w:beforeAutospacing="1" w:after="100" w:afterAutospacing="1"/>
        <w:ind w:left="532"/>
        <w:outlineLvl w:val="1"/>
        <w:rPr>
          <w:rFonts w:eastAsia="Times New Roman" w:cs="Times New Roman"/>
          <w:bCs/>
          <w:szCs w:val="36"/>
          <w:lang w:val="fr-FR" w:eastAsia="de-DE"/>
        </w:rPr>
      </w:pPr>
      <w:r>
        <w:rPr>
          <w:rFonts w:eastAsia="Times New Roman" w:cs="Times New Roman"/>
          <w:bCs/>
          <w:i/>
          <w:szCs w:val="36"/>
          <w:lang w:val="fr-FR" w:eastAsia="de-DE"/>
        </w:rPr>
        <w:t>Chantez la 1è</w:t>
      </w:r>
      <w:r w:rsidR="0097160F" w:rsidRPr="00370F90">
        <w:rPr>
          <w:rFonts w:eastAsia="Times New Roman" w:cs="Times New Roman"/>
          <w:bCs/>
          <w:i/>
          <w:szCs w:val="36"/>
          <w:lang w:val="fr-FR" w:eastAsia="de-DE"/>
        </w:rPr>
        <w:t>re strophe d’une chanson que vous connaissez tous.</w:t>
      </w:r>
    </w:p>
    <w:p w:rsidR="0097160F" w:rsidRPr="001E6523" w:rsidRDefault="0097160F" w:rsidP="0097160F">
      <w:pPr>
        <w:pStyle w:val="Listenabsatz"/>
        <w:spacing w:before="100" w:beforeAutospacing="1" w:after="100" w:afterAutospacing="1"/>
        <w:ind w:left="1045"/>
        <w:outlineLvl w:val="1"/>
        <w:rPr>
          <w:rFonts w:eastAsia="Times New Roman" w:cs="Times New Roman"/>
          <w:bCs/>
          <w:i/>
          <w:szCs w:val="36"/>
          <w:lang w:val="fr-FR" w:eastAsia="de-DE"/>
        </w:rPr>
      </w:pPr>
    </w:p>
    <w:p w:rsidR="0097160F" w:rsidRDefault="0097160F" w:rsidP="0097160F">
      <w:pPr>
        <w:pStyle w:val="Listenabsatz"/>
        <w:numPr>
          <w:ilvl w:val="0"/>
          <w:numId w:val="1"/>
        </w:numPr>
        <w:spacing w:before="100" w:beforeAutospacing="1" w:after="100" w:afterAutospacing="1"/>
        <w:ind w:left="674"/>
        <w:outlineLvl w:val="1"/>
        <w:rPr>
          <w:rFonts w:eastAsia="Times New Roman" w:cs="Times New Roman"/>
          <w:bCs/>
          <w:szCs w:val="36"/>
          <w:lang w:eastAsia="de-DE"/>
        </w:rPr>
      </w:pPr>
      <w:r w:rsidRPr="00F04FD4">
        <w:rPr>
          <w:rFonts w:eastAsia="Times New Roman" w:cs="Times New Roman"/>
          <w:bCs/>
          <w:szCs w:val="36"/>
          <w:lang w:eastAsia="de-DE"/>
        </w:rPr>
        <w:t>Nur den hat man über sich wenn man auf einer Bergspitze steht. (Rätsel)</w:t>
      </w:r>
    </w:p>
    <w:p w:rsidR="0097160F" w:rsidRDefault="008B32C5" w:rsidP="0097160F">
      <w:pPr>
        <w:pStyle w:val="Listenabsatz"/>
        <w:spacing w:before="100" w:beforeAutospacing="1" w:after="100" w:afterAutospacing="1"/>
        <w:ind w:left="532"/>
        <w:outlineLvl w:val="1"/>
        <w:rPr>
          <w:rFonts w:eastAsia="Times New Roman" w:cs="Times New Roman"/>
          <w:bCs/>
          <w:i/>
          <w:szCs w:val="36"/>
          <w:lang w:val="fr-FR" w:eastAsia="de-DE"/>
        </w:rPr>
      </w:pPr>
      <w:r>
        <w:rPr>
          <w:rFonts w:eastAsia="Times New Roman" w:cs="Times New Roman"/>
          <w:bCs/>
          <w:i/>
          <w:szCs w:val="36"/>
          <w:lang w:val="fr-FR" w:eastAsia="de-DE"/>
        </w:rPr>
        <w:t>Lui seul</w:t>
      </w:r>
      <w:r w:rsidR="0097160F" w:rsidRPr="00046E48">
        <w:rPr>
          <w:rFonts w:eastAsia="Times New Roman" w:cs="Times New Roman"/>
          <w:bCs/>
          <w:i/>
          <w:szCs w:val="36"/>
          <w:lang w:val="fr-FR" w:eastAsia="de-DE"/>
        </w:rPr>
        <w:t xml:space="preserve"> est au-dessus de vous quand vous êtes au sommet de la montagne. (</w:t>
      </w:r>
      <w:proofErr w:type="gramStart"/>
      <w:r w:rsidR="0097160F" w:rsidRPr="00046E48">
        <w:rPr>
          <w:rFonts w:eastAsia="Times New Roman" w:cs="Times New Roman"/>
          <w:bCs/>
          <w:i/>
          <w:szCs w:val="36"/>
          <w:lang w:val="fr-FR" w:eastAsia="de-DE"/>
        </w:rPr>
        <w:t>devinette</w:t>
      </w:r>
      <w:proofErr w:type="gramEnd"/>
      <w:r w:rsidR="0097160F" w:rsidRPr="00046E48">
        <w:rPr>
          <w:rFonts w:eastAsia="Times New Roman" w:cs="Times New Roman"/>
          <w:bCs/>
          <w:i/>
          <w:szCs w:val="36"/>
          <w:lang w:val="fr-FR" w:eastAsia="de-DE"/>
        </w:rPr>
        <w:t>)</w:t>
      </w:r>
    </w:p>
    <w:p w:rsidR="001118DC" w:rsidRPr="001118DC" w:rsidRDefault="001118DC" w:rsidP="0097160F">
      <w:pPr>
        <w:pStyle w:val="Listenabsatz"/>
        <w:spacing w:before="100" w:beforeAutospacing="1" w:after="100" w:afterAutospacing="1"/>
        <w:ind w:left="532"/>
        <w:outlineLvl w:val="1"/>
        <w:rPr>
          <w:rFonts w:eastAsia="Times New Roman" w:cs="Times New Roman"/>
          <w:bCs/>
          <w:i/>
          <w:color w:val="FF0000"/>
          <w:szCs w:val="36"/>
          <w:lang w:val="fr-FR" w:eastAsia="de-DE"/>
        </w:rPr>
      </w:pPr>
      <w:r w:rsidRPr="001118DC">
        <w:rPr>
          <w:rFonts w:eastAsia="Times New Roman" w:cs="Times New Roman"/>
          <w:bCs/>
          <w:i/>
          <w:color w:val="FF0000"/>
          <w:szCs w:val="36"/>
          <w:lang w:val="fr-FR" w:eastAsia="de-DE"/>
        </w:rPr>
        <w:t xml:space="preserve">Der </w:t>
      </w:r>
      <w:proofErr w:type="spellStart"/>
      <w:r w:rsidRPr="001118DC">
        <w:rPr>
          <w:rFonts w:eastAsia="Times New Roman" w:cs="Times New Roman"/>
          <w:bCs/>
          <w:i/>
          <w:color w:val="FF0000"/>
          <w:szCs w:val="36"/>
          <w:lang w:val="fr-FR" w:eastAsia="de-DE"/>
        </w:rPr>
        <w:t>Himmel</w:t>
      </w:r>
      <w:proofErr w:type="spellEnd"/>
      <w:r w:rsidRPr="001118DC">
        <w:rPr>
          <w:rFonts w:eastAsia="Times New Roman" w:cs="Times New Roman"/>
          <w:bCs/>
          <w:i/>
          <w:color w:val="FF0000"/>
          <w:szCs w:val="36"/>
          <w:lang w:val="fr-FR" w:eastAsia="de-DE"/>
        </w:rPr>
        <w:t xml:space="preserve">   / le ciel</w:t>
      </w:r>
    </w:p>
    <w:p w:rsidR="0097160F" w:rsidRPr="00046E48" w:rsidRDefault="0097160F" w:rsidP="0097160F">
      <w:pPr>
        <w:pStyle w:val="Listenabsatz"/>
        <w:spacing w:before="100" w:beforeAutospacing="1" w:after="100" w:afterAutospacing="1"/>
        <w:ind w:left="1045"/>
        <w:outlineLvl w:val="1"/>
        <w:rPr>
          <w:rFonts w:eastAsia="Times New Roman" w:cs="Times New Roman"/>
          <w:bCs/>
          <w:i/>
          <w:szCs w:val="36"/>
          <w:lang w:val="fr-FR" w:eastAsia="de-DE"/>
        </w:rPr>
      </w:pPr>
    </w:p>
    <w:p w:rsidR="003306E9" w:rsidRPr="003306E9" w:rsidRDefault="0097160F" w:rsidP="003306E9">
      <w:pPr>
        <w:pStyle w:val="Listenabsatz"/>
        <w:numPr>
          <w:ilvl w:val="0"/>
          <w:numId w:val="1"/>
        </w:numPr>
        <w:spacing w:before="100" w:beforeAutospacing="1" w:after="100" w:afterAutospacing="1"/>
        <w:ind w:left="532"/>
        <w:outlineLvl w:val="1"/>
        <w:rPr>
          <w:rFonts w:eastAsia="Times New Roman" w:cs="Times New Roman"/>
          <w:b/>
          <w:bCs/>
          <w:color w:val="000000" w:themeColor="text1"/>
          <w:szCs w:val="36"/>
          <w:highlight w:val="cyan"/>
          <w:lang w:eastAsia="de-DE"/>
        </w:rPr>
      </w:pPr>
      <w:r w:rsidRPr="00A91ADC">
        <w:rPr>
          <w:rFonts w:eastAsia="Times New Roman" w:cs="Times New Roman"/>
          <w:b/>
          <w:bCs/>
          <w:color w:val="000000" w:themeColor="text1"/>
          <w:szCs w:val="36"/>
          <w:highlight w:val="cyan"/>
          <w:lang w:eastAsia="de-DE"/>
        </w:rPr>
        <w:t>Rückt fünf Felder vor.</w:t>
      </w:r>
      <w:r>
        <w:rPr>
          <w:rFonts w:eastAsia="Times New Roman" w:cs="Times New Roman"/>
          <w:b/>
          <w:bCs/>
          <w:color w:val="000000" w:themeColor="text1"/>
          <w:szCs w:val="36"/>
          <w:highlight w:val="cyan"/>
          <w:lang w:eastAsia="de-DE"/>
        </w:rPr>
        <w:t xml:space="preserve">   </w:t>
      </w:r>
      <w:r>
        <w:rPr>
          <w:rFonts w:eastAsia="Times New Roman" w:cs="Times New Roman"/>
          <w:b/>
          <w:bCs/>
          <w:color w:val="000000" w:themeColor="text1"/>
          <w:szCs w:val="36"/>
          <w:highlight w:val="cyan"/>
          <w:lang w:eastAsia="de-DE"/>
        </w:rPr>
        <w:tab/>
      </w:r>
      <w:r>
        <w:rPr>
          <w:rFonts w:eastAsia="Times New Roman" w:cs="Times New Roman"/>
          <w:b/>
          <w:bCs/>
          <w:color w:val="000000" w:themeColor="text1"/>
          <w:szCs w:val="36"/>
          <w:highlight w:val="cyan"/>
          <w:lang w:eastAsia="de-DE"/>
        </w:rPr>
        <w:tab/>
      </w:r>
      <w:r>
        <w:rPr>
          <w:rFonts w:eastAsia="Times New Roman" w:cs="Times New Roman"/>
          <w:b/>
          <w:bCs/>
          <w:color w:val="000000" w:themeColor="text1"/>
          <w:szCs w:val="36"/>
          <w:highlight w:val="cyan"/>
          <w:lang w:eastAsia="de-DE"/>
        </w:rPr>
        <w:tab/>
      </w:r>
      <w:r>
        <w:rPr>
          <w:rFonts w:eastAsia="Times New Roman" w:cs="Times New Roman"/>
          <w:b/>
          <w:bCs/>
          <w:color w:val="000000" w:themeColor="text1"/>
          <w:szCs w:val="36"/>
          <w:highlight w:val="cyan"/>
          <w:lang w:eastAsia="de-DE"/>
        </w:rPr>
        <w:tab/>
      </w:r>
      <w:r>
        <w:rPr>
          <w:rFonts w:eastAsia="Times New Roman" w:cs="Times New Roman"/>
          <w:b/>
          <w:bCs/>
          <w:color w:val="000000" w:themeColor="text1"/>
          <w:szCs w:val="36"/>
          <w:highlight w:val="cyan"/>
          <w:lang w:eastAsia="de-DE"/>
        </w:rPr>
        <w:tab/>
      </w:r>
      <w:r>
        <w:rPr>
          <w:rFonts w:eastAsia="Times New Roman" w:cs="Times New Roman"/>
          <w:b/>
          <w:bCs/>
          <w:color w:val="000000" w:themeColor="text1"/>
          <w:szCs w:val="36"/>
          <w:highlight w:val="cyan"/>
          <w:lang w:eastAsia="de-DE"/>
        </w:rPr>
        <w:tab/>
      </w:r>
      <w:proofErr w:type="spellStart"/>
      <w:r w:rsidRPr="001E6523">
        <w:rPr>
          <w:rFonts w:eastAsia="Times New Roman" w:cs="Times New Roman"/>
          <w:b/>
          <w:bCs/>
          <w:i/>
          <w:color w:val="000000" w:themeColor="text1"/>
          <w:szCs w:val="36"/>
          <w:highlight w:val="cyan"/>
          <w:lang w:eastAsia="de-DE"/>
        </w:rPr>
        <w:t>Avancez</w:t>
      </w:r>
      <w:proofErr w:type="spellEnd"/>
      <w:r w:rsidRPr="001E6523">
        <w:rPr>
          <w:rFonts w:eastAsia="Times New Roman" w:cs="Times New Roman"/>
          <w:b/>
          <w:bCs/>
          <w:i/>
          <w:color w:val="000000" w:themeColor="text1"/>
          <w:szCs w:val="36"/>
          <w:highlight w:val="cyan"/>
          <w:lang w:eastAsia="de-DE"/>
        </w:rPr>
        <w:t xml:space="preserve"> de </w:t>
      </w:r>
      <w:proofErr w:type="spellStart"/>
      <w:r w:rsidRPr="001E6523">
        <w:rPr>
          <w:rFonts w:eastAsia="Times New Roman" w:cs="Times New Roman"/>
          <w:b/>
          <w:bCs/>
          <w:i/>
          <w:color w:val="000000" w:themeColor="text1"/>
          <w:szCs w:val="36"/>
          <w:highlight w:val="cyan"/>
          <w:lang w:eastAsia="de-DE"/>
        </w:rPr>
        <w:t>cinq</w:t>
      </w:r>
      <w:proofErr w:type="spellEnd"/>
      <w:r w:rsidRPr="001E6523">
        <w:rPr>
          <w:rFonts w:eastAsia="Times New Roman" w:cs="Times New Roman"/>
          <w:b/>
          <w:bCs/>
          <w:i/>
          <w:color w:val="000000" w:themeColor="text1"/>
          <w:szCs w:val="36"/>
          <w:highlight w:val="cyan"/>
          <w:lang w:eastAsia="de-DE"/>
        </w:rPr>
        <w:t xml:space="preserve"> </w:t>
      </w:r>
      <w:proofErr w:type="spellStart"/>
      <w:r w:rsidRPr="001E6523">
        <w:rPr>
          <w:rFonts w:eastAsia="Times New Roman" w:cs="Times New Roman"/>
          <w:b/>
          <w:bCs/>
          <w:i/>
          <w:color w:val="000000" w:themeColor="text1"/>
          <w:szCs w:val="36"/>
          <w:highlight w:val="cyan"/>
          <w:lang w:eastAsia="de-DE"/>
        </w:rPr>
        <w:t>cases</w:t>
      </w:r>
      <w:proofErr w:type="spellEnd"/>
    </w:p>
    <w:p w:rsidR="003306E9" w:rsidRPr="003306E9" w:rsidRDefault="003306E9" w:rsidP="003306E9">
      <w:pPr>
        <w:pStyle w:val="Listenabsatz"/>
        <w:spacing w:before="100" w:beforeAutospacing="1" w:after="100" w:afterAutospacing="1"/>
        <w:ind w:left="532"/>
        <w:outlineLvl w:val="1"/>
        <w:rPr>
          <w:rFonts w:eastAsia="Times New Roman" w:cs="Times New Roman"/>
          <w:b/>
          <w:bCs/>
          <w:color w:val="000000" w:themeColor="text1"/>
          <w:szCs w:val="36"/>
          <w:highlight w:val="cyan"/>
          <w:lang w:eastAsia="de-DE"/>
        </w:rPr>
      </w:pPr>
    </w:p>
    <w:p w:rsidR="0097160F" w:rsidRPr="003306E9" w:rsidRDefault="001A5B95" w:rsidP="003306E9">
      <w:pPr>
        <w:pStyle w:val="Listenabsatz"/>
        <w:numPr>
          <w:ilvl w:val="0"/>
          <w:numId w:val="1"/>
        </w:numPr>
        <w:spacing w:before="100" w:beforeAutospacing="1" w:after="100" w:afterAutospacing="1"/>
        <w:ind w:left="532"/>
        <w:outlineLvl w:val="1"/>
        <w:rPr>
          <w:rFonts w:eastAsia="Times New Roman" w:cs="Times New Roman"/>
          <w:b/>
          <w:bCs/>
          <w:color w:val="000000" w:themeColor="text1"/>
          <w:szCs w:val="36"/>
          <w:highlight w:val="cyan"/>
          <w:lang w:eastAsia="de-DE"/>
        </w:rPr>
      </w:pPr>
      <w:r w:rsidRPr="008B32C5">
        <w:rPr>
          <w:rFonts w:eastAsia="Times New Roman" w:cs="Times New Roman"/>
          <w:bCs/>
          <w:szCs w:val="36"/>
          <w:lang w:eastAsia="de-DE"/>
        </w:rPr>
        <w:t>Nennt</w:t>
      </w:r>
      <w:r w:rsidR="0097160F" w:rsidRPr="008B32C5">
        <w:rPr>
          <w:rFonts w:eastAsia="Times New Roman" w:cs="Times New Roman"/>
          <w:bCs/>
          <w:szCs w:val="36"/>
          <w:lang w:eastAsia="de-DE"/>
        </w:rPr>
        <w:t xml:space="preserve"> 5 europäische Hauptstädte (≠ Paris und Berlin)</w:t>
      </w:r>
      <w:r w:rsidR="00AA6E9D" w:rsidRPr="003306E9">
        <w:rPr>
          <w:rFonts w:eastAsia="Times New Roman" w:cs="Times New Roman"/>
          <w:bCs/>
          <w:szCs w:val="36"/>
          <w:lang w:eastAsia="de-DE"/>
        </w:rPr>
        <w:t xml:space="preserve">     </w:t>
      </w:r>
      <w:r w:rsidR="00AA6E9D" w:rsidRPr="001118DC">
        <w:rPr>
          <w:b/>
          <w:sz w:val="32"/>
          <w:highlight w:val="yellow"/>
          <w:lang w:eastAsia="de-DE"/>
        </w:rPr>
        <w:sym w:font="Wingdings" w:char="F04A"/>
      </w:r>
    </w:p>
    <w:p w:rsidR="003306E9" w:rsidRDefault="0097160F" w:rsidP="003306E9">
      <w:pPr>
        <w:pStyle w:val="Listenabsatz"/>
        <w:spacing w:before="100" w:beforeAutospacing="1" w:after="100" w:afterAutospacing="1"/>
        <w:ind w:left="532"/>
        <w:outlineLvl w:val="1"/>
        <w:rPr>
          <w:rFonts w:eastAsia="Times New Roman" w:cs="Times New Roman"/>
          <w:bCs/>
          <w:i/>
          <w:szCs w:val="36"/>
          <w:lang w:val="fr-FR" w:eastAsia="de-DE"/>
        </w:rPr>
      </w:pPr>
      <w:r w:rsidRPr="008B32C5">
        <w:rPr>
          <w:rFonts w:eastAsia="Times New Roman" w:cs="Times New Roman"/>
          <w:bCs/>
          <w:i/>
          <w:szCs w:val="36"/>
          <w:lang w:val="fr-FR" w:eastAsia="de-DE"/>
        </w:rPr>
        <w:t xml:space="preserve">Enumérez cinq capitales </w:t>
      </w:r>
      <w:proofErr w:type="gramStart"/>
      <w:r w:rsidR="003306E9" w:rsidRPr="008B32C5">
        <w:rPr>
          <w:rFonts w:eastAsia="Times New Roman" w:cs="Times New Roman"/>
          <w:bCs/>
          <w:i/>
          <w:szCs w:val="36"/>
          <w:lang w:val="fr-FR" w:eastAsia="de-DE"/>
        </w:rPr>
        <w:t>européennes  (</w:t>
      </w:r>
      <w:proofErr w:type="gramEnd"/>
      <w:r w:rsidR="003306E9" w:rsidRPr="008B32C5">
        <w:rPr>
          <w:rFonts w:eastAsia="Times New Roman" w:cs="Times New Roman"/>
          <w:bCs/>
          <w:i/>
          <w:szCs w:val="36"/>
          <w:lang w:val="fr-FR" w:eastAsia="de-DE"/>
        </w:rPr>
        <w:t>≠ Paris et Berlin)</w:t>
      </w:r>
    </w:p>
    <w:p w:rsidR="0097160F" w:rsidRPr="00BA7491" w:rsidRDefault="0097160F" w:rsidP="0097160F">
      <w:pPr>
        <w:pStyle w:val="Listenabsatz"/>
        <w:spacing w:before="100" w:beforeAutospacing="1" w:after="100" w:afterAutospacing="1"/>
        <w:ind w:left="1045"/>
        <w:outlineLvl w:val="1"/>
        <w:rPr>
          <w:rFonts w:eastAsia="Times New Roman" w:cs="Times New Roman"/>
          <w:bCs/>
          <w:i/>
          <w:szCs w:val="36"/>
          <w:lang w:eastAsia="de-DE"/>
        </w:rPr>
      </w:pPr>
    </w:p>
    <w:p w:rsidR="00746DA5" w:rsidRPr="001E1EF5" w:rsidRDefault="00746DA5" w:rsidP="00746DA5">
      <w:pPr>
        <w:pStyle w:val="Listenabsatz"/>
        <w:numPr>
          <w:ilvl w:val="0"/>
          <w:numId w:val="1"/>
        </w:numPr>
        <w:spacing w:before="100" w:beforeAutospacing="1" w:after="100" w:afterAutospacing="1"/>
        <w:ind w:left="674"/>
        <w:outlineLvl w:val="1"/>
        <w:rPr>
          <w:rFonts w:eastAsia="Times New Roman" w:cs="Times New Roman"/>
          <w:bCs/>
          <w:szCs w:val="36"/>
          <w:lang w:eastAsia="de-DE"/>
        </w:rPr>
      </w:pPr>
      <w:r w:rsidRPr="001E1EF5">
        <w:rPr>
          <w:rFonts w:eastAsia="Times New Roman" w:cs="Times New Roman"/>
          <w:bCs/>
          <w:szCs w:val="36"/>
          <w:lang w:eastAsia="de-DE"/>
        </w:rPr>
        <w:t>Hakt euch unter und hüpft au</w:t>
      </w:r>
      <w:r>
        <w:rPr>
          <w:rFonts w:eastAsia="Times New Roman" w:cs="Times New Roman"/>
          <w:bCs/>
          <w:szCs w:val="36"/>
          <w:lang w:eastAsia="de-DE"/>
        </w:rPr>
        <w:t>f</w:t>
      </w:r>
      <w:r w:rsidRPr="001E1EF5">
        <w:rPr>
          <w:rFonts w:eastAsia="Times New Roman" w:cs="Times New Roman"/>
          <w:bCs/>
          <w:szCs w:val="36"/>
          <w:lang w:eastAsia="de-DE"/>
        </w:rPr>
        <w:t xml:space="preserve"> einem Bein über eine Distanz von 50 m ohne zu fallen</w:t>
      </w:r>
      <w:r>
        <w:rPr>
          <w:rFonts w:eastAsia="Times New Roman" w:cs="Times New Roman"/>
          <w:bCs/>
          <w:szCs w:val="36"/>
          <w:lang w:eastAsia="de-DE"/>
        </w:rPr>
        <w:t>.</w:t>
      </w:r>
    </w:p>
    <w:p w:rsidR="00746DA5" w:rsidRDefault="00746DA5" w:rsidP="00746DA5">
      <w:pPr>
        <w:pStyle w:val="Listenabsatz"/>
        <w:spacing w:before="100" w:beforeAutospacing="1" w:after="100" w:afterAutospacing="1"/>
        <w:ind w:left="532"/>
        <w:outlineLvl w:val="1"/>
        <w:rPr>
          <w:rFonts w:eastAsia="Times New Roman" w:cs="Times New Roman"/>
          <w:bCs/>
          <w:szCs w:val="36"/>
          <w:lang w:val="fr-FR" w:eastAsia="de-DE"/>
        </w:rPr>
      </w:pPr>
      <w:proofErr w:type="spellStart"/>
      <w:r w:rsidRPr="001E1EF5">
        <w:rPr>
          <w:rFonts w:eastAsia="Times New Roman" w:cs="Times New Roman"/>
          <w:bCs/>
          <w:szCs w:val="36"/>
          <w:lang w:val="fr-FR" w:eastAsia="de-DE"/>
        </w:rPr>
        <w:t>Prenez</w:t>
      </w:r>
      <w:r>
        <w:rPr>
          <w:rFonts w:eastAsia="Times New Roman" w:cs="Times New Roman"/>
          <w:bCs/>
          <w:szCs w:val="36"/>
          <w:lang w:val="fr-FR" w:eastAsia="de-DE"/>
        </w:rPr>
        <w:t>-</w:t>
      </w:r>
      <w:r w:rsidRPr="001E1EF5">
        <w:rPr>
          <w:rFonts w:eastAsia="Times New Roman" w:cs="Times New Roman"/>
          <w:bCs/>
          <w:szCs w:val="36"/>
          <w:lang w:val="fr-FR" w:eastAsia="de-DE"/>
        </w:rPr>
        <w:t>vous</w:t>
      </w:r>
      <w:proofErr w:type="spellEnd"/>
      <w:r w:rsidRPr="001E1EF5">
        <w:rPr>
          <w:rFonts w:eastAsia="Times New Roman" w:cs="Times New Roman"/>
          <w:bCs/>
          <w:szCs w:val="36"/>
          <w:lang w:val="fr-FR" w:eastAsia="de-DE"/>
        </w:rPr>
        <w:t xml:space="preserve"> par le </w:t>
      </w:r>
      <w:r>
        <w:rPr>
          <w:rFonts w:eastAsia="Times New Roman" w:cs="Times New Roman"/>
          <w:bCs/>
          <w:szCs w:val="36"/>
          <w:lang w:val="fr-FR" w:eastAsia="de-DE"/>
        </w:rPr>
        <w:t>bras et avancez à cloche-pied sur une distance de 50 m sans tomber.</w:t>
      </w:r>
    </w:p>
    <w:p w:rsidR="00746DA5" w:rsidRPr="00746DA5" w:rsidRDefault="00746DA5" w:rsidP="00746DA5">
      <w:pPr>
        <w:pStyle w:val="Listenabsatz"/>
        <w:spacing w:before="100" w:beforeAutospacing="1" w:after="100" w:afterAutospacing="1"/>
        <w:ind w:left="532"/>
        <w:outlineLvl w:val="1"/>
        <w:rPr>
          <w:rFonts w:eastAsia="Times New Roman" w:cs="Times New Roman"/>
          <w:bCs/>
          <w:szCs w:val="36"/>
          <w:lang w:val="fr-FR" w:eastAsia="de-DE"/>
        </w:rPr>
      </w:pPr>
    </w:p>
    <w:p w:rsidR="0097160F" w:rsidRPr="001E6523" w:rsidRDefault="0097160F" w:rsidP="0097160F">
      <w:pPr>
        <w:pStyle w:val="Listenabsatz"/>
        <w:numPr>
          <w:ilvl w:val="0"/>
          <w:numId w:val="1"/>
        </w:numPr>
        <w:spacing w:before="100" w:beforeAutospacing="1" w:after="100" w:afterAutospacing="1"/>
        <w:ind w:left="532"/>
        <w:outlineLvl w:val="1"/>
        <w:rPr>
          <w:rFonts w:eastAsia="Times New Roman" w:cs="Times New Roman"/>
          <w:bCs/>
          <w:szCs w:val="36"/>
          <w:lang w:val="fr-FR" w:eastAsia="de-DE"/>
        </w:rPr>
      </w:pPr>
      <w:r>
        <w:rPr>
          <w:rFonts w:eastAsia="Times New Roman" w:cs="Times New Roman"/>
          <w:bCs/>
          <w:szCs w:val="36"/>
          <w:lang w:eastAsia="de-DE"/>
        </w:rPr>
        <w:t>Welches Wort gehört nicht in diese Reihe</w:t>
      </w:r>
      <w:r w:rsidRPr="001118DC">
        <w:rPr>
          <w:rFonts w:eastAsia="Times New Roman" w:cs="Times New Roman"/>
          <w:bCs/>
          <w:szCs w:val="36"/>
          <w:lang w:eastAsia="de-DE"/>
        </w:rPr>
        <w:t xml:space="preserve">?     </w:t>
      </w:r>
      <w:proofErr w:type="gramStart"/>
      <w:r w:rsidRPr="001118DC">
        <w:rPr>
          <w:rFonts w:eastAsia="Times New Roman" w:cs="Times New Roman"/>
          <w:bCs/>
          <w:szCs w:val="36"/>
          <w:lang w:val="fr-FR" w:eastAsia="de-DE"/>
        </w:rPr>
        <w:t>son</w:t>
      </w:r>
      <w:proofErr w:type="gramEnd"/>
      <w:r w:rsidRPr="001118DC">
        <w:rPr>
          <w:rFonts w:eastAsia="Times New Roman" w:cs="Times New Roman"/>
          <w:bCs/>
          <w:szCs w:val="36"/>
          <w:lang w:val="fr-FR" w:eastAsia="de-DE"/>
        </w:rPr>
        <w:t xml:space="preserve">   </w:t>
      </w:r>
      <w:r w:rsidRPr="001118DC">
        <w:rPr>
          <w:rFonts w:eastAsia="Times New Roman" w:cs="Times New Roman"/>
          <w:bCs/>
          <w:szCs w:val="36"/>
          <w:highlight w:val="magenta"/>
          <w:lang w:val="fr-FR" w:eastAsia="de-DE"/>
        </w:rPr>
        <w:t>nous</w:t>
      </w:r>
      <w:r w:rsidRPr="001118DC">
        <w:rPr>
          <w:rFonts w:eastAsia="Times New Roman" w:cs="Times New Roman"/>
          <w:bCs/>
          <w:szCs w:val="36"/>
          <w:lang w:val="fr-FR" w:eastAsia="de-DE"/>
        </w:rPr>
        <w:t xml:space="preserve">    ta    mes</w:t>
      </w:r>
      <w:r w:rsidRPr="001E6523">
        <w:rPr>
          <w:rFonts w:eastAsia="Times New Roman" w:cs="Times New Roman"/>
          <w:bCs/>
          <w:szCs w:val="36"/>
          <w:lang w:val="fr-FR" w:eastAsia="de-DE"/>
        </w:rPr>
        <w:t xml:space="preserve">    </w:t>
      </w:r>
      <w:proofErr w:type="spellStart"/>
      <w:r>
        <w:rPr>
          <w:rFonts w:eastAsia="Times New Roman" w:cs="Times New Roman"/>
          <w:bCs/>
          <w:szCs w:val="36"/>
          <w:lang w:val="fr-FR" w:eastAsia="de-DE"/>
        </w:rPr>
        <w:t>Warum</w:t>
      </w:r>
      <w:proofErr w:type="spellEnd"/>
      <w:r>
        <w:rPr>
          <w:rFonts w:eastAsia="Times New Roman" w:cs="Times New Roman"/>
          <w:bCs/>
          <w:szCs w:val="36"/>
          <w:lang w:val="fr-FR" w:eastAsia="de-DE"/>
        </w:rPr>
        <w:t> ?</w:t>
      </w:r>
    </w:p>
    <w:p w:rsidR="0097160F" w:rsidRPr="001E6523" w:rsidRDefault="0097160F" w:rsidP="0097160F">
      <w:pPr>
        <w:pStyle w:val="Listenabsatz"/>
        <w:spacing w:before="100" w:beforeAutospacing="1" w:after="100" w:afterAutospacing="1"/>
        <w:ind w:left="1045"/>
        <w:outlineLvl w:val="1"/>
        <w:rPr>
          <w:rFonts w:eastAsia="Times New Roman" w:cs="Times New Roman"/>
          <w:bCs/>
          <w:szCs w:val="36"/>
          <w:lang w:val="fr-FR" w:eastAsia="de-DE"/>
        </w:rPr>
      </w:pPr>
    </w:p>
    <w:p w:rsidR="0097160F" w:rsidRDefault="0097160F" w:rsidP="0097160F">
      <w:pPr>
        <w:pStyle w:val="Listenabsatz"/>
        <w:numPr>
          <w:ilvl w:val="0"/>
          <w:numId w:val="1"/>
        </w:numPr>
        <w:spacing w:before="100" w:beforeAutospacing="1" w:after="100" w:afterAutospacing="1"/>
        <w:ind w:left="674"/>
        <w:outlineLvl w:val="1"/>
        <w:rPr>
          <w:rFonts w:eastAsia="Times New Roman" w:cs="Times New Roman"/>
          <w:b/>
          <w:bCs/>
          <w:szCs w:val="36"/>
          <w:lang w:eastAsia="de-DE"/>
        </w:rPr>
      </w:pPr>
      <w:r>
        <w:rPr>
          <w:rFonts w:eastAsia="Times New Roman" w:cs="Times New Roman"/>
          <w:bCs/>
          <w:szCs w:val="36"/>
          <w:lang w:eastAsia="de-DE"/>
        </w:rPr>
        <w:t xml:space="preserve">Zwei aus der Gruppe dürfen einmal würfeln. Bei einer </w:t>
      </w:r>
      <w:r w:rsidRPr="0025770E">
        <w:rPr>
          <w:rFonts w:eastAsia="Times New Roman" w:cs="Times New Roman"/>
          <w:b/>
          <w:bCs/>
          <w:szCs w:val="36"/>
          <w:lang w:eastAsia="de-DE"/>
        </w:rPr>
        <w:t xml:space="preserve">1, 3, 5 bedeutet vorwärts 2,4,6 bedeutet </w:t>
      </w:r>
      <w:proofErr w:type="gramStart"/>
      <w:r w:rsidRPr="0025770E">
        <w:rPr>
          <w:rFonts w:eastAsia="Times New Roman" w:cs="Times New Roman"/>
          <w:b/>
          <w:bCs/>
          <w:szCs w:val="36"/>
          <w:lang w:eastAsia="de-DE"/>
        </w:rPr>
        <w:t>rückwärts  setzen</w:t>
      </w:r>
      <w:proofErr w:type="gramEnd"/>
      <w:r>
        <w:rPr>
          <w:rFonts w:eastAsia="Times New Roman" w:cs="Times New Roman"/>
          <w:b/>
          <w:bCs/>
          <w:szCs w:val="36"/>
          <w:lang w:eastAsia="de-DE"/>
        </w:rPr>
        <w:t>.</w:t>
      </w:r>
    </w:p>
    <w:p w:rsidR="0097160F" w:rsidRDefault="0097160F" w:rsidP="0097160F">
      <w:pPr>
        <w:pStyle w:val="Listenabsatz"/>
        <w:spacing w:before="100" w:beforeAutospacing="1" w:after="100" w:afterAutospacing="1"/>
        <w:ind w:left="532"/>
        <w:outlineLvl w:val="1"/>
        <w:rPr>
          <w:rFonts w:eastAsia="Times New Roman" w:cs="Times New Roman"/>
          <w:b/>
          <w:bCs/>
          <w:i/>
          <w:szCs w:val="36"/>
          <w:lang w:val="fr-FR" w:eastAsia="de-DE"/>
        </w:rPr>
      </w:pPr>
      <w:r w:rsidRPr="006906BA">
        <w:rPr>
          <w:rFonts w:eastAsia="Times New Roman" w:cs="Times New Roman"/>
          <w:bCs/>
          <w:i/>
          <w:szCs w:val="36"/>
          <w:lang w:eastAsia="de-DE"/>
        </w:rPr>
        <w:t xml:space="preserve">  </w:t>
      </w:r>
      <w:r w:rsidRPr="001E6523">
        <w:rPr>
          <w:rFonts w:eastAsia="Times New Roman" w:cs="Times New Roman"/>
          <w:bCs/>
          <w:i/>
          <w:szCs w:val="36"/>
          <w:lang w:val="fr-FR" w:eastAsia="de-DE"/>
        </w:rPr>
        <w:t xml:space="preserve">Deux élèves jettent les dés une fois. Quand le dé montre un </w:t>
      </w:r>
      <w:r w:rsidRPr="001E6523">
        <w:rPr>
          <w:rFonts w:eastAsia="Times New Roman" w:cs="Times New Roman"/>
          <w:b/>
          <w:bCs/>
          <w:i/>
          <w:szCs w:val="36"/>
          <w:lang w:val="fr-FR" w:eastAsia="de-DE"/>
        </w:rPr>
        <w:t>1,3,</w:t>
      </w:r>
      <w:proofErr w:type="gramStart"/>
      <w:r w:rsidRPr="001E6523">
        <w:rPr>
          <w:rFonts w:eastAsia="Times New Roman" w:cs="Times New Roman"/>
          <w:b/>
          <w:bCs/>
          <w:i/>
          <w:szCs w:val="36"/>
          <w:lang w:val="fr-FR" w:eastAsia="de-DE"/>
        </w:rPr>
        <w:t xml:space="preserve">5 </w:t>
      </w:r>
      <w:r w:rsidRPr="001E6523">
        <w:rPr>
          <w:rFonts w:eastAsia="Times New Roman" w:cs="Times New Roman"/>
          <w:bCs/>
          <w:i/>
          <w:szCs w:val="36"/>
          <w:lang w:val="fr-FR" w:eastAsia="de-DE"/>
        </w:rPr>
        <w:t xml:space="preserve"> </w:t>
      </w:r>
      <w:r w:rsidRPr="001E6523">
        <w:rPr>
          <w:rFonts w:eastAsia="Times New Roman" w:cs="Times New Roman"/>
          <w:b/>
          <w:bCs/>
          <w:i/>
          <w:szCs w:val="36"/>
          <w:lang w:val="fr-FR" w:eastAsia="de-DE"/>
        </w:rPr>
        <w:t>on</w:t>
      </w:r>
      <w:proofErr w:type="gramEnd"/>
      <w:r w:rsidRPr="001E6523">
        <w:rPr>
          <w:rFonts w:eastAsia="Times New Roman" w:cs="Times New Roman"/>
          <w:b/>
          <w:bCs/>
          <w:i/>
          <w:szCs w:val="36"/>
          <w:lang w:val="fr-FR" w:eastAsia="de-DE"/>
        </w:rPr>
        <w:t xml:space="preserve"> peut avancer d’autant</w:t>
      </w:r>
      <w:r w:rsidRPr="001E6523">
        <w:rPr>
          <w:rFonts w:eastAsia="Times New Roman" w:cs="Times New Roman"/>
          <w:bCs/>
          <w:i/>
          <w:szCs w:val="36"/>
          <w:lang w:val="fr-FR" w:eastAsia="de-DE"/>
        </w:rPr>
        <w:t xml:space="preserve"> un  </w:t>
      </w:r>
      <w:r w:rsidRPr="001E6523">
        <w:rPr>
          <w:rFonts w:eastAsia="Times New Roman" w:cs="Times New Roman"/>
          <w:b/>
          <w:bCs/>
          <w:i/>
          <w:szCs w:val="36"/>
          <w:lang w:val="fr-FR" w:eastAsia="de-DE"/>
        </w:rPr>
        <w:t xml:space="preserve">2,4,6 on </w:t>
      </w:r>
      <w:r>
        <w:rPr>
          <w:rFonts w:eastAsia="Times New Roman" w:cs="Times New Roman"/>
          <w:b/>
          <w:bCs/>
          <w:i/>
          <w:szCs w:val="36"/>
          <w:lang w:val="fr-FR" w:eastAsia="de-DE"/>
        </w:rPr>
        <w:t xml:space="preserve">  </w:t>
      </w:r>
    </w:p>
    <w:p w:rsidR="0097160F" w:rsidRPr="001E6523" w:rsidRDefault="0097160F" w:rsidP="0097160F">
      <w:pPr>
        <w:pStyle w:val="Listenabsatz"/>
        <w:spacing w:before="100" w:beforeAutospacing="1" w:after="100" w:afterAutospacing="1"/>
        <w:ind w:left="532"/>
        <w:outlineLvl w:val="1"/>
        <w:rPr>
          <w:rFonts w:eastAsia="Times New Roman" w:cs="Times New Roman"/>
          <w:b/>
          <w:bCs/>
          <w:szCs w:val="36"/>
          <w:lang w:val="fr-FR" w:eastAsia="de-DE"/>
        </w:rPr>
      </w:pPr>
      <w:r>
        <w:rPr>
          <w:rFonts w:eastAsia="Times New Roman" w:cs="Times New Roman"/>
          <w:bCs/>
          <w:i/>
          <w:szCs w:val="36"/>
          <w:lang w:val="fr-FR" w:eastAsia="de-DE"/>
        </w:rPr>
        <w:t xml:space="preserve">  </w:t>
      </w:r>
      <w:proofErr w:type="gramStart"/>
      <w:r w:rsidRPr="001E6523">
        <w:rPr>
          <w:rFonts w:eastAsia="Times New Roman" w:cs="Times New Roman"/>
          <w:b/>
          <w:bCs/>
          <w:i/>
          <w:szCs w:val="36"/>
          <w:lang w:val="fr-FR" w:eastAsia="de-DE"/>
        </w:rPr>
        <w:t>recule</w:t>
      </w:r>
      <w:proofErr w:type="gramEnd"/>
      <w:r w:rsidRPr="001E6523">
        <w:rPr>
          <w:rFonts w:eastAsia="Times New Roman" w:cs="Times New Roman"/>
          <w:b/>
          <w:bCs/>
          <w:i/>
          <w:szCs w:val="36"/>
          <w:lang w:val="fr-FR" w:eastAsia="de-DE"/>
        </w:rPr>
        <w:t xml:space="preserve"> d’autant.</w:t>
      </w:r>
    </w:p>
    <w:p w:rsidR="0097160F" w:rsidRPr="00BA7491" w:rsidRDefault="0097160F" w:rsidP="0097160F">
      <w:pPr>
        <w:pStyle w:val="Listenabsatz"/>
        <w:spacing w:before="100" w:beforeAutospacing="1" w:after="100" w:afterAutospacing="1"/>
        <w:ind w:left="1045"/>
        <w:outlineLvl w:val="1"/>
        <w:rPr>
          <w:rFonts w:eastAsia="Times New Roman" w:cs="Times New Roman"/>
          <w:b/>
          <w:bCs/>
          <w:i/>
          <w:szCs w:val="36"/>
          <w:lang w:val="fr-FR" w:eastAsia="de-DE"/>
        </w:rPr>
      </w:pPr>
    </w:p>
    <w:p w:rsidR="0097160F" w:rsidRPr="00370F90" w:rsidRDefault="0097160F" w:rsidP="0097160F">
      <w:pPr>
        <w:pStyle w:val="Listenabsatz"/>
        <w:numPr>
          <w:ilvl w:val="0"/>
          <w:numId w:val="1"/>
        </w:numPr>
        <w:spacing w:before="100" w:beforeAutospacing="1" w:after="100" w:afterAutospacing="1"/>
        <w:ind w:left="674"/>
        <w:outlineLvl w:val="1"/>
        <w:rPr>
          <w:rFonts w:eastAsia="Times New Roman" w:cs="Times New Roman"/>
          <w:bCs/>
          <w:szCs w:val="36"/>
          <w:lang w:eastAsia="de-DE"/>
        </w:rPr>
      </w:pPr>
      <w:r w:rsidRPr="00370F90">
        <w:rPr>
          <w:rFonts w:eastAsia="Times New Roman" w:cs="Times New Roman"/>
          <w:bCs/>
          <w:szCs w:val="36"/>
          <w:lang w:eastAsia="de-DE"/>
        </w:rPr>
        <w:t xml:space="preserve">Was lieben die Deutschen. Nenne drei Dinge!      </w:t>
      </w:r>
    </w:p>
    <w:p w:rsidR="0097160F" w:rsidRPr="00370F90" w:rsidRDefault="0097160F" w:rsidP="0097160F">
      <w:pPr>
        <w:pStyle w:val="Listenabsatz"/>
        <w:spacing w:before="100" w:beforeAutospacing="1" w:after="100" w:afterAutospacing="1"/>
        <w:ind w:left="674"/>
        <w:outlineLvl w:val="1"/>
        <w:rPr>
          <w:rFonts w:eastAsia="Times New Roman" w:cs="Times New Roman"/>
          <w:bCs/>
          <w:szCs w:val="36"/>
          <w:lang w:val="fr-FR" w:eastAsia="de-DE"/>
        </w:rPr>
      </w:pPr>
      <w:r w:rsidRPr="00370F90">
        <w:rPr>
          <w:rFonts w:eastAsia="Times New Roman" w:cs="Times New Roman"/>
          <w:bCs/>
          <w:i/>
          <w:szCs w:val="36"/>
          <w:lang w:val="fr-FR" w:eastAsia="de-DE"/>
        </w:rPr>
        <w:t>Qu’est-ce que les Français aiment ? Donne trois exemples !</w:t>
      </w:r>
    </w:p>
    <w:p w:rsidR="0097160F" w:rsidRPr="001E6523" w:rsidRDefault="0097160F" w:rsidP="0097160F">
      <w:pPr>
        <w:pStyle w:val="Listenabsatz"/>
        <w:spacing w:before="100" w:beforeAutospacing="1" w:after="100" w:afterAutospacing="1"/>
        <w:ind w:left="532"/>
        <w:outlineLvl w:val="1"/>
        <w:rPr>
          <w:rFonts w:eastAsia="Times New Roman" w:cs="Times New Roman"/>
          <w:bCs/>
          <w:i/>
          <w:szCs w:val="36"/>
          <w:lang w:val="fr-FR" w:eastAsia="de-DE"/>
        </w:rPr>
      </w:pPr>
    </w:p>
    <w:p w:rsidR="0097160F" w:rsidRPr="001E6523" w:rsidRDefault="0097160F" w:rsidP="0097160F">
      <w:pPr>
        <w:pStyle w:val="Listenabsatz"/>
        <w:numPr>
          <w:ilvl w:val="0"/>
          <w:numId w:val="1"/>
        </w:numPr>
        <w:spacing w:before="100" w:beforeAutospacing="1" w:after="100" w:afterAutospacing="1"/>
        <w:ind w:left="674"/>
        <w:outlineLvl w:val="1"/>
        <w:rPr>
          <w:rFonts w:eastAsia="Times New Roman" w:cs="Times New Roman"/>
          <w:bCs/>
          <w:color w:val="000000" w:themeColor="text1"/>
          <w:szCs w:val="36"/>
          <w:lang w:eastAsia="de-DE"/>
        </w:rPr>
      </w:pPr>
      <w:r w:rsidRPr="001E6523">
        <w:rPr>
          <w:rFonts w:eastAsia="Times New Roman" w:cs="Times New Roman"/>
          <w:b/>
          <w:bCs/>
          <w:color w:val="000000" w:themeColor="text1"/>
          <w:szCs w:val="36"/>
          <w:lang w:val="fr-FR" w:eastAsia="de-DE"/>
        </w:rPr>
        <w:t xml:space="preserve"> </w:t>
      </w:r>
      <w:proofErr w:type="spellStart"/>
      <w:r w:rsidRPr="001118DC">
        <w:rPr>
          <w:rFonts w:eastAsia="Times New Roman" w:cs="Times New Roman"/>
          <w:bCs/>
          <w:color w:val="000000" w:themeColor="text1"/>
          <w:szCs w:val="36"/>
          <w:lang w:eastAsia="de-DE"/>
        </w:rPr>
        <w:t>Trouvez</w:t>
      </w:r>
      <w:proofErr w:type="spellEnd"/>
      <w:r w:rsidRPr="001118DC">
        <w:rPr>
          <w:rFonts w:eastAsia="Times New Roman" w:cs="Times New Roman"/>
          <w:bCs/>
          <w:color w:val="000000" w:themeColor="text1"/>
          <w:szCs w:val="36"/>
          <w:lang w:eastAsia="de-DE"/>
        </w:rPr>
        <w:t xml:space="preserve"> </w:t>
      </w:r>
      <w:proofErr w:type="spellStart"/>
      <w:proofErr w:type="gramStart"/>
      <w:r w:rsidRPr="001118DC">
        <w:rPr>
          <w:rFonts w:eastAsia="Times New Roman" w:cs="Times New Roman"/>
          <w:bCs/>
          <w:color w:val="000000" w:themeColor="text1"/>
          <w:szCs w:val="36"/>
          <w:lang w:eastAsia="de-DE"/>
        </w:rPr>
        <w:t>l’intrus</w:t>
      </w:r>
      <w:proofErr w:type="spellEnd"/>
      <w:r w:rsidRPr="001118DC">
        <w:rPr>
          <w:rFonts w:eastAsia="Times New Roman" w:cs="Times New Roman"/>
          <w:bCs/>
          <w:color w:val="000000" w:themeColor="text1"/>
          <w:szCs w:val="36"/>
          <w:lang w:eastAsia="de-DE"/>
        </w:rPr>
        <w:t> :</w:t>
      </w:r>
      <w:proofErr w:type="gramEnd"/>
      <w:r w:rsidRPr="001118DC">
        <w:rPr>
          <w:rFonts w:eastAsia="Times New Roman" w:cs="Times New Roman"/>
          <w:bCs/>
          <w:color w:val="000000" w:themeColor="text1"/>
          <w:szCs w:val="36"/>
          <w:lang w:eastAsia="de-DE"/>
        </w:rPr>
        <w:t xml:space="preserve">      die      dem    </w:t>
      </w:r>
      <w:r w:rsidRPr="001118DC">
        <w:rPr>
          <w:rFonts w:eastAsia="Times New Roman" w:cs="Times New Roman"/>
          <w:bCs/>
          <w:color w:val="000000" w:themeColor="text1"/>
          <w:szCs w:val="36"/>
          <w:highlight w:val="magenta"/>
          <w:lang w:eastAsia="de-DE"/>
        </w:rPr>
        <w:t>dein</w:t>
      </w:r>
      <w:r w:rsidRPr="001118DC">
        <w:rPr>
          <w:rFonts w:eastAsia="Times New Roman" w:cs="Times New Roman"/>
          <w:bCs/>
          <w:color w:val="000000" w:themeColor="text1"/>
          <w:szCs w:val="36"/>
          <w:lang w:eastAsia="de-DE"/>
        </w:rPr>
        <w:t xml:space="preserve">      den</w:t>
      </w:r>
      <w:r w:rsidRPr="001E6523">
        <w:rPr>
          <w:rFonts w:eastAsia="Times New Roman" w:cs="Times New Roman"/>
          <w:bCs/>
          <w:color w:val="000000" w:themeColor="text1"/>
          <w:szCs w:val="36"/>
          <w:lang w:eastAsia="de-DE"/>
        </w:rPr>
        <w:t xml:space="preserve">  </w:t>
      </w:r>
      <w:r w:rsidR="001118DC">
        <w:rPr>
          <w:rFonts w:eastAsia="Times New Roman" w:cs="Times New Roman"/>
          <w:bCs/>
          <w:color w:val="000000" w:themeColor="text1"/>
          <w:szCs w:val="36"/>
          <w:lang w:eastAsia="de-DE"/>
        </w:rPr>
        <w:t xml:space="preserve">    </w:t>
      </w:r>
      <w:r w:rsidRPr="001E6523">
        <w:rPr>
          <w:rFonts w:eastAsia="Times New Roman" w:cs="Times New Roman"/>
          <w:bCs/>
          <w:color w:val="000000" w:themeColor="text1"/>
          <w:szCs w:val="36"/>
          <w:lang w:eastAsia="de-DE"/>
        </w:rPr>
        <w:t xml:space="preserve">  </w:t>
      </w:r>
      <w:proofErr w:type="spellStart"/>
      <w:r w:rsidRPr="001E6523">
        <w:rPr>
          <w:rFonts w:eastAsia="Times New Roman" w:cs="Times New Roman"/>
          <w:bCs/>
          <w:color w:val="000000" w:themeColor="text1"/>
          <w:szCs w:val="36"/>
          <w:lang w:eastAsia="de-DE"/>
        </w:rPr>
        <w:t>Pourquoi</w:t>
      </w:r>
      <w:proofErr w:type="spellEnd"/>
      <w:r w:rsidRPr="001E6523">
        <w:rPr>
          <w:rFonts w:eastAsia="Times New Roman" w:cs="Times New Roman"/>
          <w:bCs/>
          <w:color w:val="000000" w:themeColor="text1"/>
          <w:szCs w:val="36"/>
          <w:lang w:eastAsia="de-DE"/>
        </w:rPr>
        <w:t>?</w:t>
      </w:r>
      <w:r w:rsidR="001118DC">
        <w:rPr>
          <w:rFonts w:eastAsia="Times New Roman" w:cs="Times New Roman"/>
          <w:bCs/>
          <w:color w:val="000000" w:themeColor="text1"/>
          <w:szCs w:val="36"/>
          <w:lang w:eastAsia="de-DE"/>
        </w:rPr>
        <w:t xml:space="preserve">  </w:t>
      </w:r>
    </w:p>
    <w:p w:rsidR="0097160F" w:rsidRPr="001E6523" w:rsidRDefault="0097160F" w:rsidP="0097160F">
      <w:pPr>
        <w:pStyle w:val="Listenabsatz"/>
        <w:spacing w:before="100" w:beforeAutospacing="1" w:after="100" w:afterAutospacing="1"/>
        <w:ind w:left="532"/>
        <w:outlineLvl w:val="1"/>
        <w:rPr>
          <w:rFonts w:eastAsia="Times New Roman" w:cs="Times New Roman"/>
          <w:b/>
          <w:bCs/>
          <w:color w:val="000000" w:themeColor="text1"/>
          <w:szCs w:val="36"/>
          <w:highlight w:val="cyan"/>
          <w:lang w:eastAsia="de-DE"/>
        </w:rPr>
      </w:pPr>
    </w:p>
    <w:p w:rsidR="0097160F" w:rsidRDefault="0097160F" w:rsidP="0097160F">
      <w:pPr>
        <w:pStyle w:val="Listenabsatz"/>
        <w:numPr>
          <w:ilvl w:val="0"/>
          <w:numId w:val="1"/>
        </w:numPr>
        <w:spacing w:before="100" w:beforeAutospacing="1" w:after="100" w:afterAutospacing="1"/>
        <w:ind w:left="674"/>
        <w:outlineLvl w:val="1"/>
        <w:rPr>
          <w:rFonts w:eastAsia="Times New Roman" w:cs="Times New Roman"/>
          <w:b/>
          <w:bCs/>
          <w:color w:val="000000" w:themeColor="text1"/>
          <w:szCs w:val="36"/>
          <w:highlight w:val="cyan"/>
          <w:lang w:eastAsia="de-DE"/>
        </w:rPr>
      </w:pPr>
      <w:r w:rsidRPr="00A91ADC">
        <w:rPr>
          <w:rFonts w:eastAsia="Times New Roman" w:cs="Times New Roman"/>
          <w:b/>
          <w:bCs/>
          <w:color w:val="000000" w:themeColor="text1"/>
          <w:szCs w:val="36"/>
          <w:highlight w:val="cyan"/>
          <w:lang w:eastAsia="de-DE"/>
        </w:rPr>
        <w:t>Rückt fünf Felder vor.</w:t>
      </w:r>
      <w:r>
        <w:rPr>
          <w:rFonts w:eastAsia="Times New Roman" w:cs="Times New Roman"/>
          <w:b/>
          <w:bCs/>
          <w:color w:val="000000" w:themeColor="text1"/>
          <w:szCs w:val="36"/>
          <w:highlight w:val="cyan"/>
          <w:lang w:eastAsia="de-DE"/>
        </w:rPr>
        <w:t xml:space="preserve">                </w:t>
      </w:r>
      <w:r>
        <w:rPr>
          <w:rFonts w:eastAsia="Times New Roman" w:cs="Times New Roman"/>
          <w:b/>
          <w:bCs/>
          <w:color w:val="000000" w:themeColor="text1"/>
          <w:szCs w:val="36"/>
          <w:highlight w:val="cyan"/>
          <w:lang w:eastAsia="de-DE"/>
        </w:rPr>
        <w:tab/>
      </w:r>
      <w:r>
        <w:rPr>
          <w:rFonts w:eastAsia="Times New Roman" w:cs="Times New Roman"/>
          <w:b/>
          <w:bCs/>
          <w:color w:val="000000" w:themeColor="text1"/>
          <w:szCs w:val="36"/>
          <w:highlight w:val="cyan"/>
          <w:lang w:eastAsia="de-DE"/>
        </w:rPr>
        <w:tab/>
      </w:r>
      <w:r>
        <w:rPr>
          <w:rFonts w:eastAsia="Times New Roman" w:cs="Times New Roman"/>
          <w:b/>
          <w:bCs/>
          <w:color w:val="000000" w:themeColor="text1"/>
          <w:szCs w:val="36"/>
          <w:highlight w:val="cyan"/>
          <w:lang w:eastAsia="de-DE"/>
        </w:rPr>
        <w:tab/>
      </w:r>
      <w:r>
        <w:rPr>
          <w:rFonts w:eastAsia="Times New Roman" w:cs="Times New Roman"/>
          <w:b/>
          <w:bCs/>
          <w:color w:val="000000" w:themeColor="text1"/>
          <w:szCs w:val="36"/>
          <w:highlight w:val="cyan"/>
          <w:lang w:eastAsia="de-DE"/>
        </w:rPr>
        <w:tab/>
      </w:r>
      <w:r>
        <w:rPr>
          <w:rFonts w:eastAsia="Times New Roman" w:cs="Times New Roman"/>
          <w:b/>
          <w:bCs/>
          <w:color w:val="000000" w:themeColor="text1"/>
          <w:szCs w:val="36"/>
          <w:highlight w:val="cyan"/>
          <w:lang w:eastAsia="de-DE"/>
        </w:rPr>
        <w:tab/>
        <w:t xml:space="preserve">  </w:t>
      </w:r>
      <w:proofErr w:type="spellStart"/>
      <w:r w:rsidRPr="001E6523">
        <w:rPr>
          <w:rFonts w:eastAsia="Times New Roman" w:cs="Times New Roman"/>
          <w:b/>
          <w:bCs/>
          <w:color w:val="000000" w:themeColor="text1"/>
          <w:szCs w:val="36"/>
          <w:highlight w:val="cyan"/>
          <w:lang w:eastAsia="de-DE"/>
        </w:rPr>
        <w:t>Avancez</w:t>
      </w:r>
      <w:proofErr w:type="spellEnd"/>
      <w:r w:rsidRPr="001E6523">
        <w:rPr>
          <w:rFonts w:eastAsia="Times New Roman" w:cs="Times New Roman"/>
          <w:b/>
          <w:bCs/>
          <w:color w:val="000000" w:themeColor="text1"/>
          <w:szCs w:val="36"/>
          <w:highlight w:val="cyan"/>
          <w:lang w:eastAsia="de-DE"/>
        </w:rPr>
        <w:t xml:space="preserve"> de </w:t>
      </w:r>
      <w:proofErr w:type="spellStart"/>
      <w:r w:rsidRPr="001E6523">
        <w:rPr>
          <w:rFonts w:eastAsia="Times New Roman" w:cs="Times New Roman"/>
          <w:b/>
          <w:bCs/>
          <w:color w:val="000000" w:themeColor="text1"/>
          <w:szCs w:val="36"/>
          <w:highlight w:val="cyan"/>
          <w:lang w:eastAsia="de-DE"/>
        </w:rPr>
        <w:t>cinq</w:t>
      </w:r>
      <w:proofErr w:type="spellEnd"/>
      <w:r w:rsidRPr="001E6523">
        <w:rPr>
          <w:rFonts w:eastAsia="Times New Roman" w:cs="Times New Roman"/>
          <w:b/>
          <w:bCs/>
          <w:color w:val="000000" w:themeColor="text1"/>
          <w:szCs w:val="36"/>
          <w:highlight w:val="cyan"/>
          <w:lang w:eastAsia="de-DE"/>
        </w:rPr>
        <w:t xml:space="preserve"> </w:t>
      </w:r>
      <w:proofErr w:type="spellStart"/>
      <w:r w:rsidRPr="001E6523">
        <w:rPr>
          <w:rFonts w:eastAsia="Times New Roman" w:cs="Times New Roman"/>
          <w:b/>
          <w:bCs/>
          <w:color w:val="000000" w:themeColor="text1"/>
          <w:szCs w:val="36"/>
          <w:highlight w:val="cyan"/>
          <w:lang w:eastAsia="de-DE"/>
        </w:rPr>
        <w:t>cases</w:t>
      </w:r>
      <w:proofErr w:type="spellEnd"/>
      <w:r>
        <w:rPr>
          <w:rFonts w:eastAsia="Times New Roman" w:cs="Times New Roman"/>
          <w:b/>
          <w:bCs/>
          <w:color w:val="000000" w:themeColor="text1"/>
          <w:szCs w:val="36"/>
          <w:highlight w:val="cyan"/>
          <w:lang w:eastAsia="de-DE"/>
        </w:rPr>
        <w:t>.</w:t>
      </w:r>
    </w:p>
    <w:p w:rsidR="0097160F" w:rsidRPr="001E6523" w:rsidRDefault="0097160F" w:rsidP="0097160F">
      <w:pPr>
        <w:pStyle w:val="Listenabsatz"/>
        <w:spacing w:before="100" w:beforeAutospacing="1" w:after="100" w:afterAutospacing="1"/>
        <w:ind w:left="532"/>
        <w:outlineLvl w:val="1"/>
        <w:rPr>
          <w:rFonts w:eastAsia="Times New Roman" w:cs="Times New Roman"/>
          <w:b/>
          <w:bCs/>
          <w:color w:val="000000" w:themeColor="text1"/>
          <w:szCs w:val="36"/>
          <w:highlight w:val="cyan"/>
          <w:lang w:eastAsia="de-DE"/>
        </w:rPr>
      </w:pPr>
    </w:p>
    <w:p w:rsidR="0097160F" w:rsidRPr="00370F90" w:rsidRDefault="0097160F" w:rsidP="0097160F">
      <w:pPr>
        <w:pStyle w:val="Listenabsatz"/>
        <w:numPr>
          <w:ilvl w:val="0"/>
          <w:numId w:val="1"/>
        </w:numPr>
        <w:spacing w:before="100" w:beforeAutospacing="1" w:after="100" w:afterAutospacing="1"/>
        <w:ind w:left="532"/>
        <w:outlineLvl w:val="1"/>
        <w:rPr>
          <w:rFonts w:eastAsia="Times New Roman" w:cs="Times New Roman"/>
          <w:bCs/>
          <w:szCs w:val="36"/>
          <w:lang w:val="fr-FR" w:eastAsia="de-DE"/>
        </w:rPr>
      </w:pPr>
      <w:r>
        <w:rPr>
          <w:rFonts w:eastAsia="Times New Roman" w:cs="Times New Roman"/>
          <w:bCs/>
          <w:szCs w:val="36"/>
          <w:lang w:eastAsia="de-DE"/>
        </w:rPr>
        <w:t>Tauscht die Schuhe innerhalb der Gruppe und stellt euch dann der Schuhgröße nach auf.</w:t>
      </w:r>
    </w:p>
    <w:p w:rsidR="0097160F" w:rsidRPr="001E6523" w:rsidRDefault="0097160F" w:rsidP="0097160F">
      <w:pPr>
        <w:pStyle w:val="Listenabsatz"/>
        <w:spacing w:before="100" w:beforeAutospacing="1" w:after="100" w:afterAutospacing="1"/>
        <w:ind w:left="532"/>
        <w:outlineLvl w:val="1"/>
        <w:rPr>
          <w:rFonts w:eastAsia="Times New Roman" w:cs="Times New Roman"/>
          <w:bCs/>
          <w:szCs w:val="36"/>
          <w:lang w:val="fr-FR" w:eastAsia="de-DE"/>
        </w:rPr>
      </w:pPr>
      <w:proofErr w:type="spellStart"/>
      <w:r>
        <w:rPr>
          <w:rFonts w:eastAsia="Times New Roman" w:cs="Times New Roman"/>
          <w:bCs/>
          <w:szCs w:val="36"/>
          <w:lang w:eastAsia="de-DE"/>
        </w:rPr>
        <w:t>Echangez</w:t>
      </w:r>
      <w:proofErr w:type="spellEnd"/>
      <w:r>
        <w:rPr>
          <w:rFonts w:eastAsia="Times New Roman" w:cs="Times New Roman"/>
          <w:bCs/>
          <w:szCs w:val="36"/>
          <w:lang w:eastAsia="de-DE"/>
        </w:rPr>
        <w:t xml:space="preserve"> </w:t>
      </w:r>
      <w:proofErr w:type="spellStart"/>
      <w:r>
        <w:rPr>
          <w:rFonts w:eastAsia="Times New Roman" w:cs="Times New Roman"/>
          <w:bCs/>
          <w:szCs w:val="36"/>
          <w:lang w:eastAsia="de-DE"/>
        </w:rPr>
        <w:t>vos</w:t>
      </w:r>
      <w:proofErr w:type="spellEnd"/>
      <w:r>
        <w:rPr>
          <w:rFonts w:eastAsia="Times New Roman" w:cs="Times New Roman"/>
          <w:bCs/>
          <w:szCs w:val="36"/>
          <w:lang w:eastAsia="de-DE"/>
        </w:rPr>
        <w:t xml:space="preserve"> </w:t>
      </w:r>
      <w:proofErr w:type="spellStart"/>
      <w:r>
        <w:rPr>
          <w:rFonts w:eastAsia="Times New Roman" w:cs="Times New Roman"/>
          <w:bCs/>
          <w:szCs w:val="36"/>
          <w:lang w:eastAsia="de-DE"/>
        </w:rPr>
        <w:t>chaussures</w:t>
      </w:r>
      <w:proofErr w:type="spellEnd"/>
      <w:r>
        <w:rPr>
          <w:rFonts w:eastAsia="Times New Roman" w:cs="Times New Roman"/>
          <w:bCs/>
          <w:szCs w:val="36"/>
          <w:lang w:eastAsia="de-DE"/>
        </w:rPr>
        <w:t xml:space="preserve"> et </w:t>
      </w:r>
      <w:proofErr w:type="spellStart"/>
      <w:r>
        <w:rPr>
          <w:rFonts w:eastAsia="Times New Roman" w:cs="Times New Roman"/>
          <w:bCs/>
          <w:szCs w:val="36"/>
          <w:lang w:eastAsia="de-DE"/>
        </w:rPr>
        <w:t>alignez-vous</w:t>
      </w:r>
      <w:proofErr w:type="spellEnd"/>
      <w:r>
        <w:rPr>
          <w:rFonts w:eastAsia="Times New Roman" w:cs="Times New Roman"/>
          <w:bCs/>
          <w:szCs w:val="36"/>
          <w:lang w:eastAsia="de-DE"/>
        </w:rPr>
        <w:t xml:space="preserve"> </w:t>
      </w:r>
      <w:proofErr w:type="spellStart"/>
      <w:r>
        <w:rPr>
          <w:rFonts w:eastAsia="Times New Roman" w:cs="Times New Roman"/>
          <w:bCs/>
          <w:szCs w:val="36"/>
          <w:lang w:eastAsia="de-DE"/>
        </w:rPr>
        <w:t>selon</w:t>
      </w:r>
      <w:proofErr w:type="spellEnd"/>
      <w:r>
        <w:rPr>
          <w:rFonts w:eastAsia="Times New Roman" w:cs="Times New Roman"/>
          <w:bCs/>
          <w:szCs w:val="36"/>
          <w:lang w:eastAsia="de-DE"/>
        </w:rPr>
        <w:t xml:space="preserve"> la </w:t>
      </w:r>
      <w:proofErr w:type="spellStart"/>
      <w:r>
        <w:rPr>
          <w:rFonts w:eastAsia="Times New Roman" w:cs="Times New Roman"/>
          <w:bCs/>
          <w:szCs w:val="36"/>
          <w:lang w:eastAsia="de-DE"/>
        </w:rPr>
        <w:t>pointure</w:t>
      </w:r>
      <w:proofErr w:type="spellEnd"/>
      <w:r>
        <w:rPr>
          <w:rFonts w:eastAsia="Times New Roman" w:cs="Times New Roman"/>
          <w:bCs/>
          <w:szCs w:val="36"/>
          <w:lang w:eastAsia="de-DE"/>
        </w:rPr>
        <w:t xml:space="preserve"> de </w:t>
      </w:r>
      <w:proofErr w:type="spellStart"/>
      <w:r>
        <w:rPr>
          <w:rFonts w:eastAsia="Times New Roman" w:cs="Times New Roman"/>
          <w:bCs/>
          <w:szCs w:val="36"/>
          <w:lang w:eastAsia="de-DE"/>
        </w:rPr>
        <w:t>vos</w:t>
      </w:r>
      <w:proofErr w:type="spellEnd"/>
      <w:r>
        <w:rPr>
          <w:rFonts w:eastAsia="Times New Roman" w:cs="Times New Roman"/>
          <w:bCs/>
          <w:szCs w:val="36"/>
          <w:lang w:eastAsia="de-DE"/>
        </w:rPr>
        <w:t xml:space="preserve"> </w:t>
      </w:r>
      <w:proofErr w:type="spellStart"/>
      <w:r>
        <w:rPr>
          <w:rFonts w:eastAsia="Times New Roman" w:cs="Times New Roman"/>
          <w:bCs/>
          <w:szCs w:val="36"/>
          <w:lang w:eastAsia="de-DE"/>
        </w:rPr>
        <w:t>chaussures</w:t>
      </w:r>
      <w:proofErr w:type="spellEnd"/>
      <w:r>
        <w:rPr>
          <w:rFonts w:eastAsia="Times New Roman" w:cs="Times New Roman"/>
          <w:bCs/>
          <w:szCs w:val="36"/>
          <w:lang w:eastAsia="de-DE"/>
        </w:rPr>
        <w:t xml:space="preserve">. </w:t>
      </w:r>
    </w:p>
    <w:p w:rsidR="0097160F" w:rsidRPr="002A0385" w:rsidRDefault="0097160F" w:rsidP="0097160F">
      <w:pPr>
        <w:pStyle w:val="Listenabsatz"/>
        <w:spacing w:before="100" w:beforeAutospacing="1" w:after="100" w:afterAutospacing="1"/>
        <w:ind w:left="1045"/>
        <w:outlineLvl w:val="1"/>
        <w:rPr>
          <w:rFonts w:eastAsia="Times New Roman" w:cs="Times New Roman"/>
          <w:bCs/>
          <w:i/>
          <w:szCs w:val="36"/>
          <w:lang w:val="fr-FR" w:eastAsia="de-DE"/>
        </w:rPr>
      </w:pPr>
    </w:p>
    <w:p w:rsidR="0097160F" w:rsidRDefault="0097160F" w:rsidP="0097160F">
      <w:pPr>
        <w:pStyle w:val="Listenabsatz"/>
        <w:numPr>
          <w:ilvl w:val="0"/>
          <w:numId w:val="1"/>
        </w:numPr>
        <w:spacing w:before="100" w:beforeAutospacing="1" w:after="100" w:afterAutospacing="1"/>
        <w:ind w:left="674"/>
        <w:outlineLvl w:val="1"/>
        <w:rPr>
          <w:rFonts w:eastAsia="Times New Roman" w:cs="Times New Roman"/>
          <w:bCs/>
          <w:szCs w:val="36"/>
          <w:lang w:eastAsia="de-DE"/>
        </w:rPr>
      </w:pPr>
      <w:r w:rsidRPr="006E0F8E">
        <w:rPr>
          <w:rFonts w:eastAsia="Times New Roman" w:cs="Times New Roman"/>
          <w:b/>
          <w:bCs/>
          <w:szCs w:val="36"/>
          <w:lang w:eastAsia="de-DE"/>
        </w:rPr>
        <w:t xml:space="preserve">Nennt </w:t>
      </w:r>
      <w:r w:rsidRPr="006E0F8E">
        <w:rPr>
          <w:rFonts w:eastAsia="Times New Roman" w:cs="Times New Roman"/>
          <w:bCs/>
          <w:szCs w:val="36"/>
          <w:lang w:eastAsia="de-DE"/>
        </w:rPr>
        <w:t xml:space="preserve">einen besonderen deutschen und französischen Feiertag und </w:t>
      </w:r>
      <w:r w:rsidRPr="006E0F8E">
        <w:rPr>
          <w:rFonts w:eastAsia="Times New Roman" w:cs="Times New Roman"/>
          <w:b/>
          <w:bCs/>
          <w:szCs w:val="36"/>
          <w:lang w:eastAsia="de-DE"/>
        </w:rPr>
        <w:t>erklärt warum</w:t>
      </w:r>
      <w:r w:rsidRPr="006E0F8E">
        <w:rPr>
          <w:rFonts w:eastAsia="Times New Roman" w:cs="Times New Roman"/>
          <w:bCs/>
          <w:szCs w:val="36"/>
          <w:lang w:eastAsia="de-DE"/>
        </w:rPr>
        <w:t xml:space="preserve"> es ihn gibt.</w:t>
      </w:r>
      <w:r>
        <w:rPr>
          <w:rFonts w:eastAsia="Times New Roman" w:cs="Times New Roman"/>
          <w:bCs/>
          <w:szCs w:val="36"/>
          <w:lang w:eastAsia="de-DE"/>
        </w:rPr>
        <w:t xml:space="preserve"> </w:t>
      </w:r>
      <w:r w:rsidR="001118DC">
        <w:rPr>
          <w:rFonts w:eastAsia="Times New Roman" w:cs="Times New Roman"/>
          <w:bCs/>
          <w:szCs w:val="36"/>
          <w:lang w:eastAsia="de-DE"/>
        </w:rPr>
        <w:t xml:space="preserve"> 3</w:t>
      </w:r>
    </w:p>
    <w:p w:rsidR="0097160F" w:rsidRDefault="0097160F" w:rsidP="0097160F">
      <w:pPr>
        <w:pStyle w:val="Listenabsatz"/>
        <w:spacing w:before="100" w:beforeAutospacing="1" w:after="100" w:afterAutospacing="1"/>
        <w:ind w:left="674"/>
        <w:outlineLvl w:val="1"/>
        <w:rPr>
          <w:rFonts w:eastAsia="Arial Unicode MS" w:cs="Arial Unicode MS"/>
          <w:bCs/>
          <w:i/>
          <w:szCs w:val="36"/>
          <w:lang w:val="fr-FR" w:eastAsia="de-DE"/>
        </w:rPr>
      </w:pPr>
      <w:r w:rsidRPr="00370F90">
        <w:rPr>
          <w:rFonts w:eastAsia="Times New Roman" w:cs="Times New Roman"/>
          <w:b/>
          <w:bCs/>
          <w:i/>
          <w:szCs w:val="36"/>
          <w:lang w:val="fr-FR" w:eastAsia="de-DE"/>
        </w:rPr>
        <w:t>Citez</w:t>
      </w:r>
      <w:r w:rsidRPr="00370F90">
        <w:rPr>
          <w:rFonts w:eastAsia="Times New Roman" w:cs="Times New Roman"/>
          <w:bCs/>
          <w:i/>
          <w:szCs w:val="36"/>
          <w:lang w:val="fr-FR" w:eastAsia="de-DE"/>
        </w:rPr>
        <w:t xml:space="preserve"> un jour férié allemand et fran</w:t>
      </w:r>
      <w:r w:rsidRPr="00370F90">
        <w:rPr>
          <w:rFonts w:eastAsia="Arial Unicode MS" w:cs="Arial Unicode MS"/>
          <w:bCs/>
          <w:i/>
          <w:szCs w:val="36"/>
          <w:lang w:val="fr-FR" w:eastAsia="de-DE"/>
        </w:rPr>
        <w:t xml:space="preserve">çais et </w:t>
      </w:r>
      <w:r w:rsidRPr="00370F90">
        <w:rPr>
          <w:rFonts w:eastAsia="Arial Unicode MS" w:cs="Arial Unicode MS"/>
          <w:b/>
          <w:bCs/>
          <w:i/>
          <w:szCs w:val="36"/>
          <w:lang w:val="fr-FR" w:eastAsia="de-DE"/>
        </w:rPr>
        <w:t>expliquez pourquoi</w:t>
      </w:r>
      <w:r w:rsidRPr="00370F90">
        <w:rPr>
          <w:rFonts w:eastAsia="Arial Unicode MS" w:cs="Arial Unicode MS"/>
          <w:bCs/>
          <w:i/>
          <w:szCs w:val="36"/>
          <w:lang w:val="fr-FR" w:eastAsia="de-DE"/>
        </w:rPr>
        <w:t xml:space="preserve"> il existe.</w:t>
      </w:r>
    </w:p>
    <w:p w:rsidR="001118DC" w:rsidRPr="001118DC" w:rsidRDefault="001118DC" w:rsidP="0097160F">
      <w:pPr>
        <w:pStyle w:val="Listenabsatz"/>
        <w:spacing w:before="100" w:beforeAutospacing="1" w:after="100" w:afterAutospacing="1"/>
        <w:ind w:left="674"/>
        <w:outlineLvl w:val="1"/>
        <w:rPr>
          <w:rFonts w:eastAsia="Times New Roman" w:cs="Times New Roman"/>
          <w:bCs/>
          <w:i/>
          <w:szCs w:val="36"/>
          <w:lang w:eastAsia="de-DE"/>
        </w:rPr>
      </w:pPr>
      <w:r w:rsidRPr="001118DC">
        <w:rPr>
          <w:rFonts w:eastAsia="Times New Roman" w:cs="Times New Roman"/>
          <w:bCs/>
          <w:i/>
          <w:szCs w:val="36"/>
          <w:lang w:eastAsia="de-DE"/>
        </w:rPr>
        <w:t>3. Oktober</w:t>
      </w:r>
      <w:r>
        <w:rPr>
          <w:rFonts w:eastAsia="Times New Roman" w:cs="Times New Roman"/>
          <w:bCs/>
          <w:i/>
          <w:szCs w:val="36"/>
          <w:lang w:eastAsia="de-DE"/>
        </w:rPr>
        <w:t>, 31. Oktober</w:t>
      </w:r>
    </w:p>
    <w:p w:rsidR="003306E9" w:rsidRDefault="001118DC" w:rsidP="003306E9">
      <w:pPr>
        <w:pStyle w:val="Listenabsatz"/>
        <w:spacing w:before="100" w:beforeAutospacing="1" w:after="100" w:afterAutospacing="1"/>
        <w:ind w:left="674"/>
        <w:outlineLvl w:val="1"/>
        <w:rPr>
          <w:rFonts w:eastAsia="Times New Roman" w:cs="Times New Roman"/>
          <w:bCs/>
          <w:i/>
          <w:szCs w:val="36"/>
          <w:lang w:eastAsia="de-DE"/>
        </w:rPr>
      </w:pPr>
      <w:r w:rsidRPr="001118DC">
        <w:rPr>
          <w:rFonts w:eastAsia="Times New Roman" w:cs="Times New Roman"/>
          <w:bCs/>
          <w:i/>
          <w:szCs w:val="36"/>
          <w:lang w:eastAsia="de-DE"/>
        </w:rPr>
        <w:t xml:space="preserve">14. </w:t>
      </w:r>
      <w:proofErr w:type="spellStart"/>
      <w:r>
        <w:rPr>
          <w:rFonts w:eastAsia="Times New Roman" w:cs="Times New Roman"/>
          <w:bCs/>
          <w:i/>
          <w:szCs w:val="36"/>
          <w:lang w:eastAsia="de-DE"/>
        </w:rPr>
        <w:t>Juill</w:t>
      </w:r>
      <w:r w:rsidRPr="001118DC">
        <w:rPr>
          <w:rFonts w:eastAsia="Times New Roman" w:cs="Times New Roman"/>
          <w:bCs/>
          <w:i/>
          <w:szCs w:val="36"/>
          <w:lang w:eastAsia="de-DE"/>
        </w:rPr>
        <w:t>et</w:t>
      </w:r>
      <w:proofErr w:type="spellEnd"/>
    </w:p>
    <w:p w:rsidR="003306E9" w:rsidRPr="003306E9" w:rsidRDefault="003306E9" w:rsidP="003306E9">
      <w:pPr>
        <w:pStyle w:val="Listenabsatz"/>
        <w:spacing w:before="100" w:beforeAutospacing="1" w:after="100" w:afterAutospacing="1"/>
        <w:ind w:left="674"/>
        <w:outlineLvl w:val="1"/>
        <w:rPr>
          <w:rFonts w:eastAsia="Times New Roman" w:cs="Times New Roman"/>
          <w:bCs/>
          <w:i/>
          <w:szCs w:val="36"/>
          <w:lang w:eastAsia="de-DE"/>
        </w:rPr>
      </w:pPr>
    </w:p>
    <w:p w:rsidR="0097160F" w:rsidRPr="00503B3F" w:rsidRDefault="003306E9" w:rsidP="0097160F">
      <w:pPr>
        <w:pStyle w:val="Listenabsatz"/>
        <w:numPr>
          <w:ilvl w:val="0"/>
          <w:numId w:val="1"/>
        </w:numPr>
        <w:spacing w:before="100" w:beforeAutospacing="1" w:after="100" w:afterAutospacing="1"/>
        <w:outlineLvl w:val="1"/>
        <w:rPr>
          <w:rFonts w:eastAsia="Arial Unicode MS" w:cs="Arial Unicode MS"/>
          <w:bCs/>
          <w:szCs w:val="36"/>
          <w:lang w:val="fr-FR" w:eastAsia="de-DE"/>
        </w:rPr>
      </w:pPr>
      <w:r w:rsidRPr="001118DC">
        <w:rPr>
          <w:rFonts w:eastAsia="Arial Unicode MS" w:cs="Arial Unicode MS"/>
          <w:bCs/>
          <w:i/>
          <w:noProof/>
          <w:szCs w:val="36"/>
          <w:lang w:eastAsia="de-DE"/>
        </w:rPr>
        <w:drawing>
          <wp:anchor distT="0" distB="0" distL="114300" distR="114300" simplePos="0" relativeHeight="251664384" behindDoc="0" locked="0" layoutInCell="1" allowOverlap="1" wp14:anchorId="5B3464F5" wp14:editId="041204D7">
            <wp:simplePos x="0" y="0"/>
            <wp:positionH relativeFrom="margin">
              <wp:posOffset>4617720</wp:posOffset>
            </wp:positionH>
            <wp:positionV relativeFrom="paragraph">
              <wp:posOffset>344170</wp:posOffset>
            </wp:positionV>
            <wp:extent cx="1371600" cy="1371600"/>
            <wp:effectExtent l="0" t="0" r="0" b="0"/>
            <wp:wrapNone/>
            <wp:docPr id="6" name="Grafik 6" descr="C:\Users\Drittort\Downloads\rebus fil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rittort\Downloads\rebus film.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spellStart"/>
      <w:r w:rsidR="0097160F" w:rsidRPr="00503B3F">
        <w:rPr>
          <w:rFonts w:eastAsia="Arial Unicode MS" w:cs="Arial Unicode MS"/>
          <w:bCs/>
          <w:szCs w:val="36"/>
          <w:lang w:val="fr-FR" w:eastAsia="de-DE"/>
        </w:rPr>
        <w:t>Findet</w:t>
      </w:r>
      <w:proofErr w:type="spellEnd"/>
      <w:r w:rsidR="0097160F" w:rsidRPr="00503B3F">
        <w:rPr>
          <w:rFonts w:eastAsia="Arial Unicode MS" w:cs="Arial Unicode MS"/>
          <w:bCs/>
          <w:szCs w:val="36"/>
          <w:lang w:val="fr-FR" w:eastAsia="de-DE"/>
        </w:rPr>
        <w:t xml:space="preserve"> </w:t>
      </w:r>
      <w:proofErr w:type="spellStart"/>
      <w:r w:rsidR="0097160F" w:rsidRPr="00503B3F">
        <w:rPr>
          <w:rFonts w:eastAsia="Arial Unicode MS" w:cs="Arial Unicode MS"/>
          <w:bCs/>
          <w:szCs w:val="36"/>
          <w:lang w:val="fr-FR" w:eastAsia="de-DE"/>
        </w:rPr>
        <w:t>zumindest</w:t>
      </w:r>
      <w:proofErr w:type="spellEnd"/>
      <w:r w:rsidR="0097160F" w:rsidRPr="00503B3F">
        <w:rPr>
          <w:rFonts w:eastAsia="Arial Unicode MS" w:cs="Arial Unicode MS"/>
          <w:bCs/>
          <w:szCs w:val="36"/>
          <w:lang w:val="fr-FR" w:eastAsia="de-DE"/>
        </w:rPr>
        <w:t xml:space="preserve"> 2 </w:t>
      </w:r>
      <w:proofErr w:type="spellStart"/>
      <w:r w:rsidR="0097160F" w:rsidRPr="00503B3F">
        <w:rPr>
          <w:rFonts w:eastAsia="Arial Unicode MS" w:cs="Arial Unicode MS"/>
          <w:bCs/>
          <w:szCs w:val="36"/>
          <w:lang w:val="fr-FR" w:eastAsia="de-DE"/>
        </w:rPr>
        <w:t>dieser</w:t>
      </w:r>
      <w:proofErr w:type="spellEnd"/>
      <w:r w:rsidR="0097160F" w:rsidRPr="00503B3F">
        <w:rPr>
          <w:rFonts w:eastAsia="Arial Unicode MS" w:cs="Arial Unicode MS"/>
          <w:bCs/>
          <w:szCs w:val="36"/>
          <w:lang w:val="fr-FR" w:eastAsia="de-DE"/>
        </w:rPr>
        <w:t xml:space="preserve"> </w:t>
      </w:r>
      <w:proofErr w:type="spellStart"/>
      <w:r w:rsidR="0097160F" w:rsidRPr="00503B3F">
        <w:rPr>
          <w:rFonts w:eastAsia="Arial Unicode MS" w:cs="Arial Unicode MS"/>
          <w:bCs/>
          <w:szCs w:val="36"/>
          <w:lang w:val="fr-FR" w:eastAsia="de-DE"/>
        </w:rPr>
        <w:t>deutschen</w:t>
      </w:r>
      <w:proofErr w:type="spellEnd"/>
      <w:r w:rsidR="0097160F">
        <w:rPr>
          <w:rFonts w:eastAsia="Arial Unicode MS" w:cs="Arial Unicode MS"/>
          <w:bCs/>
          <w:szCs w:val="36"/>
          <w:lang w:val="fr-FR" w:eastAsia="de-DE"/>
        </w:rPr>
        <w:t xml:space="preserve"> Filme</w:t>
      </w:r>
      <w:r w:rsidR="0097160F" w:rsidRPr="00503B3F">
        <w:rPr>
          <w:rFonts w:eastAsia="Arial Unicode MS" w:cs="Arial Unicode MS"/>
          <w:bCs/>
          <w:szCs w:val="36"/>
          <w:lang w:val="fr-FR" w:eastAsia="de-DE"/>
        </w:rPr>
        <w:t> :</w:t>
      </w:r>
      <w:r w:rsidR="0097160F">
        <w:rPr>
          <w:rFonts w:eastAsia="Arial Unicode MS" w:cs="Arial Unicode MS"/>
          <w:bCs/>
          <w:szCs w:val="36"/>
          <w:lang w:val="fr-FR" w:eastAsia="de-DE"/>
        </w:rPr>
        <w:t xml:space="preserve">  </w:t>
      </w:r>
      <w:r>
        <w:rPr>
          <w:rFonts w:eastAsia="Arial Unicode MS" w:cs="Arial Unicode MS"/>
          <w:bCs/>
          <w:szCs w:val="36"/>
          <w:lang w:val="fr-FR" w:eastAsia="de-DE"/>
        </w:rPr>
        <w:t xml:space="preserve">        </w:t>
      </w:r>
      <w:r w:rsidR="0097160F" w:rsidRPr="00503B3F">
        <w:rPr>
          <w:rFonts w:eastAsia="Arial Unicode MS" w:cs="Arial Unicode MS"/>
          <w:bCs/>
          <w:szCs w:val="36"/>
          <w:lang w:val="fr-FR" w:eastAsia="de-DE"/>
        </w:rPr>
        <w:br/>
        <w:t>Trouvez au moins 2 de ces films liés à la France :</w:t>
      </w:r>
      <w:r w:rsidR="0097160F" w:rsidRPr="00E25CF3">
        <w:rPr>
          <w:rFonts w:eastAsia="Arial Unicode MS" w:cs="Arial Unicode MS"/>
          <w:bCs/>
          <w:noProof/>
          <w:szCs w:val="36"/>
          <w:lang w:eastAsia="de-DE"/>
        </w:rPr>
        <w:t xml:space="preserve"> </w:t>
      </w:r>
      <w:r>
        <w:rPr>
          <w:rFonts w:eastAsia="Arial Unicode MS" w:cs="Arial Unicode MS"/>
          <w:bCs/>
          <w:noProof/>
          <w:szCs w:val="36"/>
          <w:lang w:eastAsia="de-DE"/>
        </w:rPr>
        <w:t xml:space="preserve"> </w:t>
      </w:r>
    </w:p>
    <w:p w:rsidR="0097160F" w:rsidRDefault="0097160F" w:rsidP="0097160F">
      <w:pPr>
        <w:pStyle w:val="Listenabsatz"/>
        <w:spacing w:before="100" w:beforeAutospacing="1" w:after="100" w:afterAutospacing="1"/>
        <w:ind w:left="1045"/>
        <w:outlineLvl w:val="1"/>
        <w:rPr>
          <w:rFonts w:eastAsia="Arial Unicode MS" w:cs="Arial Unicode MS"/>
          <w:bCs/>
          <w:i/>
          <w:szCs w:val="36"/>
          <w:lang w:val="fr-FR" w:eastAsia="de-DE"/>
        </w:rPr>
      </w:pPr>
    </w:p>
    <w:p w:rsidR="001118DC" w:rsidRPr="001118DC" w:rsidRDefault="001118DC" w:rsidP="0097160F">
      <w:pPr>
        <w:pStyle w:val="Listenabsatz"/>
        <w:spacing w:before="100" w:beforeAutospacing="1" w:after="100" w:afterAutospacing="1"/>
        <w:ind w:left="1045"/>
        <w:outlineLvl w:val="1"/>
        <w:rPr>
          <w:rFonts w:eastAsia="Arial Unicode MS" w:cs="Arial Unicode MS"/>
          <w:bCs/>
          <w:i/>
          <w:color w:val="FF0000"/>
          <w:szCs w:val="36"/>
          <w:lang w:val="fr-FR" w:eastAsia="de-DE"/>
        </w:rPr>
      </w:pPr>
      <w:proofErr w:type="spellStart"/>
      <w:r w:rsidRPr="001118DC">
        <w:rPr>
          <w:rFonts w:eastAsia="Arial Unicode MS" w:cs="Arial Unicode MS"/>
          <w:bCs/>
          <w:i/>
          <w:color w:val="FF0000"/>
          <w:szCs w:val="36"/>
          <w:lang w:val="fr-FR" w:eastAsia="de-DE"/>
        </w:rPr>
        <w:t>Das</w:t>
      </w:r>
      <w:proofErr w:type="spellEnd"/>
      <w:r w:rsidRPr="001118DC">
        <w:rPr>
          <w:rFonts w:eastAsia="Arial Unicode MS" w:cs="Arial Unicode MS"/>
          <w:bCs/>
          <w:i/>
          <w:color w:val="FF0000"/>
          <w:szCs w:val="36"/>
          <w:lang w:val="fr-FR" w:eastAsia="de-DE"/>
        </w:rPr>
        <w:t xml:space="preserve"> Parfum</w:t>
      </w:r>
      <w:r w:rsidRPr="001118DC">
        <w:rPr>
          <w:rFonts w:eastAsia="Arial Unicode MS" w:cs="Arial Unicode MS"/>
          <w:bCs/>
          <w:i/>
          <w:color w:val="FF0000"/>
          <w:szCs w:val="36"/>
          <w:lang w:val="fr-FR" w:eastAsia="de-DE"/>
        </w:rPr>
        <w:tab/>
      </w:r>
      <w:r w:rsidRPr="001118DC">
        <w:rPr>
          <w:rFonts w:eastAsia="Arial Unicode MS" w:cs="Arial Unicode MS"/>
          <w:bCs/>
          <w:i/>
          <w:color w:val="FF0000"/>
          <w:szCs w:val="36"/>
          <w:lang w:val="fr-FR" w:eastAsia="de-DE"/>
        </w:rPr>
        <w:tab/>
      </w:r>
      <w:r w:rsidRPr="001118DC">
        <w:rPr>
          <w:rFonts w:eastAsia="Arial Unicode MS" w:cs="Arial Unicode MS"/>
          <w:bCs/>
          <w:i/>
          <w:color w:val="FF0000"/>
          <w:szCs w:val="36"/>
          <w:lang w:val="fr-FR" w:eastAsia="de-DE"/>
        </w:rPr>
        <w:tab/>
        <w:t>Taxi</w:t>
      </w:r>
    </w:p>
    <w:p w:rsidR="001118DC" w:rsidRPr="001118DC" w:rsidRDefault="001118DC" w:rsidP="001118DC">
      <w:pPr>
        <w:pStyle w:val="Listenabsatz"/>
        <w:spacing w:before="100" w:beforeAutospacing="1" w:after="100" w:afterAutospacing="1"/>
        <w:ind w:left="1045"/>
        <w:outlineLvl w:val="1"/>
        <w:rPr>
          <w:rFonts w:eastAsia="Arial Unicode MS" w:cs="Arial Unicode MS"/>
          <w:bCs/>
          <w:i/>
          <w:color w:val="FF0000"/>
          <w:szCs w:val="36"/>
          <w:lang w:val="fr-FR" w:eastAsia="de-DE"/>
        </w:rPr>
      </w:pPr>
      <w:r w:rsidRPr="001118DC">
        <w:rPr>
          <w:rFonts w:eastAsia="Arial Unicode MS" w:cs="Arial Unicode MS"/>
          <w:bCs/>
          <w:i/>
          <w:color w:val="FF0000"/>
          <w:szCs w:val="36"/>
          <w:lang w:val="fr-FR" w:eastAsia="de-DE"/>
        </w:rPr>
        <w:t xml:space="preserve">Die </w:t>
      </w:r>
      <w:proofErr w:type="spellStart"/>
      <w:r w:rsidRPr="001118DC">
        <w:rPr>
          <w:rFonts w:eastAsia="Arial Unicode MS" w:cs="Arial Unicode MS"/>
          <w:bCs/>
          <w:i/>
          <w:color w:val="FF0000"/>
          <w:szCs w:val="36"/>
          <w:lang w:val="fr-FR" w:eastAsia="de-DE"/>
        </w:rPr>
        <w:t>Welle</w:t>
      </w:r>
      <w:proofErr w:type="spellEnd"/>
      <w:r w:rsidRPr="001118DC">
        <w:rPr>
          <w:rFonts w:eastAsia="Arial Unicode MS" w:cs="Arial Unicode MS"/>
          <w:bCs/>
          <w:i/>
          <w:color w:val="FF0000"/>
          <w:szCs w:val="36"/>
          <w:lang w:val="fr-FR" w:eastAsia="de-DE"/>
        </w:rPr>
        <w:tab/>
      </w:r>
      <w:r w:rsidRPr="001118DC">
        <w:rPr>
          <w:rFonts w:eastAsia="Arial Unicode MS" w:cs="Arial Unicode MS"/>
          <w:bCs/>
          <w:i/>
          <w:color w:val="FF0000"/>
          <w:szCs w:val="36"/>
          <w:lang w:val="fr-FR" w:eastAsia="de-DE"/>
        </w:rPr>
        <w:tab/>
      </w:r>
      <w:r w:rsidRPr="001118DC">
        <w:rPr>
          <w:rFonts w:eastAsia="Arial Unicode MS" w:cs="Arial Unicode MS"/>
          <w:bCs/>
          <w:i/>
          <w:color w:val="FF0000"/>
          <w:szCs w:val="36"/>
          <w:lang w:val="fr-FR" w:eastAsia="de-DE"/>
        </w:rPr>
        <w:tab/>
        <w:t>Minuit à Paris</w:t>
      </w:r>
    </w:p>
    <w:p w:rsidR="001118DC" w:rsidRPr="001118DC" w:rsidRDefault="001118DC" w:rsidP="001118DC">
      <w:pPr>
        <w:pStyle w:val="Listenabsatz"/>
        <w:spacing w:before="100" w:beforeAutospacing="1" w:after="100" w:afterAutospacing="1"/>
        <w:ind w:left="1045"/>
        <w:outlineLvl w:val="1"/>
        <w:rPr>
          <w:rFonts w:eastAsia="Arial Unicode MS" w:cs="Arial Unicode MS"/>
          <w:bCs/>
          <w:i/>
          <w:color w:val="FF0000"/>
          <w:szCs w:val="36"/>
          <w:lang w:val="fr-FR" w:eastAsia="de-DE"/>
        </w:rPr>
      </w:pPr>
      <w:proofErr w:type="spellStart"/>
      <w:r w:rsidRPr="001118DC">
        <w:rPr>
          <w:rFonts w:eastAsia="Arial Unicode MS" w:cs="Arial Unicode MS"/>
          <w:bCs/>
          <w:i/>
          <w:color w:val="FF0000"/>
          <w:szCs w:val="36"/>
          <w:lang w:val="fr-FR" w:eastAsia="de-DE"/>
        </w:rPr>
        <w:t>Honig</w:t>
      </w:r>
      <w:proofErr w:type="spellEnd"/>
      <w:r w:rsidRPr="001118DC">
        <w:rPr>
          <w:rFonts w:eastAsia="Arial Unicode MS" w:cs="Arial Unicode MS"/>
          <w:bCs/>
          <w:i/>
          <w:color w:val="FF0000"/>
          <w:szCs w:val="36"/>
          <w:lang w:val="fr-FR" w:eastAsia="de-DE"/>
        </w:rPr>
        <w:t xml:space="preserve"> </w:t>
      </w:r>
      <w:proofErr w:type="spellStart"/>
      <w:r w:rsidRPr="001118DC">
        <w:rPr>
          <w:rFonts w:eastAsia="Arial Unicode MS" w:cs="Arial Unicode MS"/>
          <w:bCs/>
          <w:i/>
          <w:color w:val="FF0000"/>
          <w:szCs w:val="36"/>
          <w:lang w:val="fr-FR" w:eastAsia="de-DE"/>
        </w:rPr>
        <w:t>im</w:t>
      </w:r>
      <w:proofErr w:type="spellEnd"/>
      <w:r w:rsidRPr="001118DC">
        <w:rPr>
          <w:rFonts w:eastAsia="Arial Unicode MS" w:cs="Arial Unicode MS"/>
          <w:bCs/>
          <w:i/>
          <w:color w:val="FF0000"/>
          <w:szCs w:val="36"/>
          <w:lang w:val="fr-FR" w:eastAsia="de-DE"/>
        </w:rPr>
        <w:t xml:space="preserve"> </w:t>
      </w:r>
      <w:proofErr w:type="spellStart"/>
      <w:r w:rsidRPr="001118DC">
        <w:rPr>
          <w:rFonts w:eastAsia="Arial Unicode MS" w:cs="Arial Unicode MS"/>
          <w:bCs/>
          <w:i/>
          <w:color w:val="FF0000"/>
          <w:szCs w:val="36"/>
          <w:lang w:val="fr-FR" w:eastAsia="de-DE"/>
        </w:rPr>
        <w:t>Kopf</w:t>
      </w:r>
      <w:proofErr w:type="spellEnd"/>
      <w:r w:rsidRPr="001118DC">
        <w:rPr>
          <w:rFonts w:eastAsia="Arial Unicode MS" w:cs="Arial Unicode MS"/>
          <w:bCs/>
          <w:i/>
          <w:color w:val="FF0000"/>
          <w:szCs w:val="36"/>
          <w:lang w:val="fr-FR" w:eastAsia="de-DE"/>
        </w:rPr>
        <w:tab/>
      </w:r>
      <w:r w:rsidRPr="001118DC">
        <w:rPr>
          <w:rFonts w:eastAsia="Arial Unicode MS" w:cs="Arial Unicode MS"/>
          <w:bCs/>
          <w:i/>
          <w:color w:val="FF0000"/>
          <w:szCs w:val="36"/>
          <w:lang w:val="fr-FR" w:eastAsia="de-DE"/>
        </w:rPr>
        <w:tab/>
        <w:t>Les Choristes</w:t>
      </w:r>
    </w:p>
    <w:p w:rsidR="001118DC" w:rsidRPr="001118DC" w:rsidRDefault="001118DC" w:rsidP="001118DC">
      <w:pPr>
        <w:pStyle w:val="Listenabsatz"/>
        <w:spacing w:before="100" w:beforeAutospacing="1" w:after="100" w:afterAutospacing="1"/>
        <w:ind w:left="1045"/>
        <w:outlineLvl w:val="1"/>
        <w:rPr>
          <w:rFonts w:eastAsia="Arial Unicode MS" w:cs="Arial Unicode MS"/>
          <w:bCs/>
          <w:i/>
          <w:color w:val="FF0000"/>
          <w:szCs w:val="36"/>
          <w:lang w:val="fr-FR" w:eastAsia="de-DE"/>
        </w:rPr>
      </w:pPr>
      <w:r w:rsidRPr="001118DC">
        <w:rPr>
          <w:rFonts w:eastAsia="Arial Unicode MS" w:cs="Arial Unicode MS"/>
          <w:bCs/>
          <w:i/>
          <w:color w:val="FF0000"/>
          <w:szCs w:val="36"/>
          <w:lang w:val="fr-FR" w:eastAsia="de-DE"/>
        </w:rPr>
        <w:t>Ballon</w:t>
      </w:r>
      <w:r w:rsidRPr="001118DC">
        <w:rPr>
          <w:rFonts w:eastAsia="Arial Unicode MS" w:cs="Arial Unicode MS"/>
          <w:bCs/>
          <w:i/>
          <w:color w:val="FF0000"/>
          <w:szCs w:val="36"/>
          <w:lang w:val="fr-FR" w:eastAsia="de-DE"/>
        </w:rPr>
        <w:tab/>
      </w:r>
      <w:r w:rsidRPr="001118DC">
        <w:rPr>
          <w:rFonts w:eastAsia="Arial Unicode MS" w:cs="Arial Unicode MS"/>
          <w:bCs/>
          <w:i/>
          <w:color w:val="FF0000"/>
          <w:szCs w:val="36"/>
          <w:lang w:val="fr-FR" w:eastAsia="de-DE"/>
        </w:rPr>
        <w:tab/>
      </w:r>
      <w:r w:rsidRPr="001118DC">
        <w:rPr>
          <w:rFonts w:eastAsia="Arial Unicode MS" w:cs="Arial Unicode MS"/>
          <w:bCs/>
          <w:i/>
          <w:color w:val="FF0000"/>
          <w:szCs w:val="36"/>
          <w:lang w:val="fr-FR" w:eastAsia="de-DE"/>
        </w:rPr>
        <w:tab/>
        <w:t>La famille Bélier</w:t>
      </w:r>
    </w:p>
    <w:p w:rsidR="003306E9" w:rsidRDefault="001118DC" w:rsidP="008B32C5">
      <w:pPr>
        <w:pStyle w:val="Listenabsatz"/>
        <w:spacing w:before="100" w:beforeAutospacing="1" w:after="100" w:afterAutospacing="1"/>
        <w:ind w:left="1045"/>
        <w:outlineLvl w:val="1"/>
        <w:rPr>
          <w:rFonts w:eastAsia="Arial Unicode MS" w:cs="Arial Unicode MS"/>
          <w:bCs/>
          <w:i/>
          <w:color w:val="FF0000"/>
          <w:szCs w:val="36"/>
          <w:lang w:val="fr-FR" w:eastAsia="de-DE"/>
        </w:rPr>
      </w:pPr>
      <w:r w:rsidRPr="001118DC">
        <w:rPr>
          <w:rFonts w:eastAsia="Arial Unicode MS" w:cs="Arial Unicode MS"/>
          <w:bCs/>
          <w:i/>
          <w:color w:val="FF0000"/>
          <w:szCs w:val="36"/>
          <w:lang w:val="fr-FR" w:eastAsia="de-DE"/>
        </w:rPr>
        <w:t xml:space="preserve">Die </w:t>
      </w:r>
      <w:proofErr w:type="spellStart"/>
      <w:r w:rsidRPr="001118DC">
        <w:rPr>
          <w:rFonts w:eastAsia="Arial Unicode MS" w:cs="Arial Unicode MS"/>
          <w:bCs/>
          <w:i/>
          <w:color w:val="FF0000"/>
          <w:szCs w:val="36"/>
          <w:lang w:val="fr-FR" w:eastAsia="de-DE"/>
        </w:rPr>
        <w:t>Blechtrommel</w:t>
      </w:r>
      <w:proofErr w:type="spellEnd"/>
      <w:r w:rsidRPr="001118DC">
        <w:rPr>
          <w:rFonts w:eastAsia="Arial Unicode MS" w:cs="Arial Unicode MS"/>
          <w:bCs/>
          <w:i/>
          <w:color w:val="FF0000"/>
          <w:szCs w:val="36"/>
          <w:lang w:val="fr-FR" w:eastAsia="de-DE"/>
        </w:rPr>
        <w:tab/>
      </w:r>
      <w:r w:rsidRPr="001118DC">
        <w:rPr>
          <w:rFonts w:eastAsia="Arial Unicode MS" w:cs="Arial Unicode MS"/>
          <w:bCs/>
          <w:i/>
          <w:color w:val="FF0000"/>
          <w:szCs w:val="36"/>
          <w:lang w:val="fr-FR" w:eastAsia="de-DE"/>
        </w:rPr>
        <w:tab/>
        <w:t>Intouchables</w:t>
      </w:r>
    </w:p>
    <w:p w:rsidR="00746DA5" w:rsidRDefault="00746DA5" w:rsidP="008B32C5">
      <w:pPr>
        <w:pStyle w:val="Listenabsatz"/>
        <w:spacing w:before="100" w:beforeAutospacing="1" w:after="100" w:afterAutospacing="1"/>
        <w:ind w:left="1045"/>
        <w:outlineLvl w:val="1"/>
        <w:rPr>
          <w:rFonts w:eastAsia="Arial Unicode MS" w:cs="Arial Unicode MS"/>
          <w:bCs/>
          <w:i/>
          <w:color w:val="FF0000"/>
          <w:szCs w:val="36"/>
          <w:lang w:val="fr-FR" w:eastAsia="de-DE"/>
        </w:rPr>
      </w:pPr>
    </w:p>
    <w:p w:rsidR="00746DA5" w:rsidRPr="008B32C5" w:rsidRDefault="00746DA5" w:rsidP="008B32C5">
      <w:pPr>
        <w:pStyle w:val="Listenabsatz"/>
        <w:spacing w:before="100" w:beforeAutospacing="1" w:after="100" w:afterAutospacing="1"/>
        <w:ind w:left="1045"/>
        <w:outlineLvl w:val="1"/>
        <w:rPr>
          <w:rFonts w:eastAsia="Arial Unicode MS" w:cs="Arial Unicode MS"/>
          <w:bCs/>
          <w:i/>
          <w:szCs w:val="36"/>
          <w:lang w:val="fr-FR" w:eastAsia="de-DE"/>
        </w:rPr>
      </w:pPr>
    </w:p>
    <w:p w:rsidR="0097160F" w:rsidRDefault="0097160F" w:rsidP="0097160F">
      <w:pPr>
        <w:pStyle w:val="Listenabsatz"/>
        <w:numPr>
          <w:ilvl w:val="0"/>
          <w:numId w:val="1"/>
        </w:numPr>
        <w:spacing w:before="100" w:beforeAutospacing="1" w:after="100" w:afterAutospacing="1"/>
        <w:ind w:left="674"/>
        <w:outlineLvl w:val="1"/>
        <w:rPr>
          <w:rFonts w:eastAsia="Arial Unicode MS" w:cs="Arial Unicode MS"/>
          <w:bCs/>
          <w:szCs w:val="36"/>
          <w:lang w:eastAsia="de-DE"/>
        </w:rPr>
      </w:pPr>
      <w:r w:rsidRPr="0025770E">
        <w:rPr>
          <w:rFonts w:eastAsia="Arial Unicode MS" w:cs="Arial Unicode MS"/>
          <w:bCs/>
          <w:szCs w:val="36"/>
          <w:lang w:eastAsia="de-DE"/>
        </w:rPr>
        <w:lastRenderedPageBreak/>
        <w:t xml:space="preserve">Stellt ein </w:t>
      </w:r>
      <w:r>
        <w:rPr>
          <w:rFonts w:eastAsia="Arial Unicode MS" w:cs="Arial Unicode MS"/>
          <w:bCs/>
          <w:szCs w:val="36"/>
          <w:lang w:eastAsia="de-DE"/>
        </w:rPr>
        <w:t xml:space="preserve">Mitglied eurer Gruppe in der jeweiligen Partnersprache </w:t>
      </w:r>
      <w:r w:rsidRPr="00046E48">
        <w:rPr>
          <w:rFonts w:eastAsia="Arial Unicode MS" w:cs="Arial Unicode MS"/>
          <w:bCs/>
          <w:szCs w:val="36"/>
          <w:lang w:eastAsia="de-DE"/>
        </w:rPr>
        <w:t xml:space="preserve">vor: </w:t>
      </w:r>
    </w:p>
    <w:p w:rsidR="0097160F" w:rsidRPr="006E0F8E" w:rsidRDefault="0097160F" w:rsidP="0097160F">
      <w:pPr>
        <w:pStyle w:val="Listenabsatz"/>
        <w:spacing w:before="100" w:beforeAutospacing="1" w:after="100" w:afterAutospacing="1"/>
        <w:ind w:left="532"/>
        <w:outlineLvl w:val="1"/>
        <w:rPr>
          <w:rFonts w:eastAsia="Arial Unicode MS" w:cs="Arial Unicode MS"/>
          <w:bCs/>
          <w:szCs w:val="36"/>
          <w:lang w:val="fr-FR" w:eastAsia="de-DE"/>
        </w:rPr>
      </w:pPr>
      <w:r w:rsidRPr="006E0F8E">
        <w:rPr>
          <w:rFonts w:eastAsia="Arial Unicode MS" w:cs="Arial Unicode MS"/>
          <w:b/>
          <w:bCs/>
          <w:szCs w:val="36"/>
          <w:lang w:val="fr-FR" w:eastAsia="de-DE"/>
        </w:rPr>
        <w:t xml:space="preserve">Name, </w:t>
      </w:r>
      <w:proofErr w:type="spellStart"/>
      <w:r w:rsidRPr="006E0F8E">
        <w:rPr>
          <w:rFonts w:eastAsia="Arial Unicode MS" w:cs="Arial Unicode MS"/>
          <w:b/>
          <w:bCs/>
          <w:szCs w:val="36"/>
          <w:lang w:val="fr-FR" w:eastAsia="de-DE"/>
        </w:rPr>
        <w:t>Geburtsdatum</w:t>
      </w:r>
      <w:proofErr w:type="spellEnd"/>
      <w:r w:rsidRPr="006E0F8E">
        <w:rPr>
          <w:rFonts w:eastAsia="Arial Unicode MS" w:cs="Arial Unicode MS"/>
          <w:b/>
          <w:bCs/>
          <w:szCs w:val="36"/>
          <w:lang w:val="fr-FR" w:eastAsia="de-DE"/>
        </w:rPr>
        <w:t xml:space="preserve"> </w:t>
      </w:r>
      <w:proofErr w:type="spellStart"/>
      <w:r w:rsidRPr="006E0F8E">
        <w:rPr>
          <w:rFonts w:eastAsia="Arial Unicode MS" w:cs="Arial Unicode MS"/>
          <w:b/>
          <w:bCs/>
          <w:szCs w:val="36"/>
          <w:lang w:val="fr-FR" w:eastAsia="de-DE"/>
        </w:rPr>
        <w:t>und</w:t>
      </w:r>
      <w:proofErr w:type="spellEnd"/>
      <w:r w:rsidRPr="006E0F8E">
        <w:rPr>
          <w:rFonts w:eastAsia="Arial Unicode MS" w:cs="Arial Unicode MS"/>
          <w:b/>
          <w:bCs/>
          <w:szCs w:val="36"/>
          <w:lang w:val="fr-FR" w:eastAsia="de-DE"/>
        </w:rPr>
        <w:t xml:space="preserve"> </w:t>
      </w:r>
      <w:proofErr w:type="spellStart"/>
      <w:r w:rsidRPr="006E0F8E">
        <w:rPr>
          <w:rFonts w:eastAsia="Arial Unicode MS" w:cs="Arial Unicode MS"/>
          <w:b/>
          <w:bCs/>
          <w:szCs w:val="36"/>
          <w:lang w:val="fr-FR" w:eastAsia="de-DE"/>
        </w:rPr>
        <w:t>Lieblingsessen</w:t>
      </w:r>
      <w:proofErr w:type="spellEnd"/>
      <w:r w:rsidRPr="006E0F8E">
        <w:rPr>
          <w:rFonts w:eastAsia="Arial Unicode MS" w:cs="Arial Unicode MS"/>
          <w:b/>
          <w:bCs/>
          <w:szCs w:val="36"/>
          <w:lang w:val="fr-FR" w:eastAsia="de-DE"/>
        </w:rPr>
        <w:t>.</w:t>
      </w:r>
    </w:p>
    <w:p w:rsidR="0097160F" w:rsidRPr="006E0F8E" w:rsidRDefault="0097160F" w:rsidP="0097160F">
      <w:pPr>
        <w:pStyle w:val="Listenabsatz"/>
        <w:spacing w:before="100" w:beforeAutospacing="1" w:after="100" w:afterAutospacing="1"/>
        <w:ind w:left="532"/>
        <w:outlineLvl w:val="1"/>
        <w:rPr>
          <w:rFonts w:eastAsia="Arial Unicode MS" w:cs="Arial Unicode MS"/>
          <w:bCs/>
          <w:i/>
          <w:szCs w:val="36"/>
          <w:lang w:val="fr-FR" w:eastAsia="de-DE"/>
        </w:rPr>
      </w:pPr>
      <w:r w:rsidRPr="006E0F8E">
        <w:rPr>
          <w:rFonts w:eastAsia="Arial Unicode MS" w:cs="Arial Unicode MS"/>
          <w:bCs/>
          <w:i/>
          <w:szCs w:val="36"/>
          <w:lang w:val="fr-FR" w:eastAsia="de-DE"/>
        </w:rPr>
        <w:t xml:space="preserve">Présentez un des camarades de votre groupe dans la langue du partenaire: </w:t>
      </w:r>
    </w:p>
    <w:p w:rsidR="001A5B95" w:rsidRDefault="0097160F" w:rsidP="001A5B95">
      <w:pPr>
        <w:pStyle w:val="Listenabsatz"/>
        <w:spacing w:before="100" w:beforeAutospacing="1" w:after="100" w:afterAutospacing="1"/>
        <w:ind w:left="532"/>
        <w:outlineLvl w:val="1"/>
        <w:rPr>
          <w:rFonts w:eastAsia="Arial Unicode MS" w:cs="Arial Unicode MS"/>
          <w:b/>
          <w:bCs/>
          <w:i/>
          <w:color w:val="FF0000"/>
          <w:szCs w:val="36"/>
          <w:lang w:val="fr-FR" w:eastAsia="de-DE"/>
        </w:rPr>
      </w:pPr>
      <w:r w:rsidRPr="006E0F8E">
        <w:rPr>
          <w:rFonts w:eastAsia="Arial Unicode MS" w:cs="Arial Unicode MS"/>
          <w:b/>
          <w:bCs/>
          <w:i/>
          <w:szCs w:val="36"/>
          <w:lang w:val="fr-FR" w:eastAsia="de-DE"/>
        </w:rPr>
        <w:t>Nom, date de naissance et plat préféré</w:t>
      </w:r>
      <w:r w:rsidR="003306E9">
        <w:rPr>
          <w:rFonts w:eastAsia="Arial Unicode MS" w:cs="Arial Unicode MS"/>
          <w:b/>
          <w:bCs/>
          <w:i/>
          <w:color w:val="FF0000"/>
          <w:szCs w:val="36"/>
          <w:lang w:val="fr-FR" w:eastAsia="de-DE"/>
        </w:rPr>
        <w:t>.</w:t>
      </w:r>
    </w:p>
    <w:p w:rsidR="001A5B95" w:rsidRDefault="001A5B95" w:rsidP="001A5B95">
      <w:pPr>
        <w:pStyle w:val="Listenabsatz"/>
        <w:spacing w:before="100" w:beforeAutospacing="1" w:after="100" w:afterAutospacing="1"/>
        <w:ind w:left="532"/>
        <w:outlineLvl w:val="1"/>
        <w:rPr>
          <w:rFonts w:eastAsia="Times New Roman" w:cs="Times New Roman"/>
          <w:bCs/>
          <w:szCs w:val="36"/>
          <w:lang w:val="fr-FR" w:eastAsia="de-DE"/>
        </w:rPr>
      </w:pPr>
    </w:p>
    <w:p w:rsidR="001A5B95" w:rsidRPr="001A5B95" w:rsidRDefault="001A5B95" w:rsidP="001A5B95">
      <w:pPr>
        <w:pStyle w:val="Listenabsatz"/>
        <w:numPr>
          <w:ilvl w:val="0"/>
          <w:numId w:val="1"/>
        </w:numPr>
        <w:spacing w:before="100" w:beforeAutospacing="1" w:after="100" w:afterAutospacing="1"/>
        <w:outlineLvl w:val="1"/>
        <w:rPr>
          <w:rFonts w:eastAsia="Arial Unicode MS" w:cs="Arial Unicode MS"/>
          <w:b/>
          <w:bCs/>
          <w:i/>
          <w:color w:val="FF0000"/>
          <w:szCs w:val="36"/>
          <w:lang w:val="fr-FR" w:eastAsia="de-DE"/>
        </w:rPr>
      </w:pPr>
      <w:r w:rsidRPr="001A5B95">
        <w:rPr>
          <w:rFonts w:eastAsia="Times New Roman" w:cs="Times New Roman"/>
          <w:bCs/>
          <w:szCs w:val="36"/>
          <w:lang w:val="fr-FR" w:eastAsia="de-DE"/>
        </w:rPr>
        <w:t>Citez un sportif français qui joue ou a joué dans une équipe en Allemagne.</w:t>
      </w:r>
    </w:p>
    <w:p w:rsidR="001A5B95" w:rsidRPr="001A5B95" w:rsidRDefault="001A5B95" w:rsidP="001A5B95">
      <w:pPr>
        <w:pStyle w:val="Listenabsatz"/>
        <w:spacing w:before="100" w:beforeAutospacing="1" w:after="100" w:afterAutospacing="1"/>
        <w:ind w:left="674"/>
        <w:outlineLvl w:val="1"/>
        <w:rPr>
          <w:rFonts w:eastAsia="Arial Unicode MS" w:cs="Arial Unicode MS"/>
          <w:bCs/>
          <w:i/>
          <w:szCs w:val="36"/>
          <w:lang w:eastAsia="de-DE"/>
        </w:rPr>
      </w:pPr>
    </w:p>
    <w:p w:rsidR="0097160F" w:rsidRDefault="0097160F" w:rsidP="0097160F">
      <w:pPr>
        <w:pStyle w:val="Listenabsatz"/>
        <w:numPr>
          <w:ilvl w:val="0"/>
          <w:numId w:val="1"/>
        </w:numPr>
        <w:spacing w:before="100" w:beforeAutospacing="1" w:after="100" w:afterAutospacing="1"/>
        <w:ind w:left="674"/>
        <w:outlineLvl w:val="1"/>
        <w:rPr>
          <w:rFonts w:eastAsia="Arial Unicode MS" w:cs="Arial Unicode MS"/>
          <w:bCs/>
          <w:i/>
          <w:szCs w:val="36"/>
          <w:lang w:eastAsia="de-DE"/>
        </w:rPr>
      </w:pPr>
      <w:r w:rsidRPr="001E00D1">
        <w:rPr>
          <w:rFonts w:eastAsia="Arial Unicode MS" w:cs="Arial Unicode MS"/>
          <w:bCs/>
          <w:szCs w:val="36"/>
          <w:lang w:eastAsia="de-DE"/>
        </w:rPr>
        <w:t>Sucht in der Umgebung der Juhe drei unterschiedliche Blätte</w:t>
      </w:r>
      <w:r>
        <w:rPr>
          <w:rFonts w:eastAsia="Arial Unicode MS" w:cs="Arial Unicode MS"/>
          <w:bCs/>
          <w:szCs w:val="36"/>
          <w:lang w:eastAsia="de-DE"/>
        </w:rPr>
        <w:t>r und nennt den Namen der Pflanzen</w:t>
      </w:r>
      <w:r w:rsidRPr="001E00D1">
        <w:rPr>
          <w:rFonts w:eastAsia="Arial Unicode MS" w:cs="Arial Unicode MS"/>
          <w:bCs/>
          <w:szCs w:val="36"/>
          <w:lang w:eastAsia="de-DE"/>
        </w:rPr>
        <w:t>.</w:t>
      </w:r>
    </w:p>
    <w:p w:rsidR="001118DC" w:rsidRDefault="0097160F" w:rsidP="0097160F">
      <w:pPr>
        <w:pStyle w:val="Listenabsatz"/>
        <w:spacing w:before="100" w:beforeAutospacing="1" w:after="100" w:afterAutospacing="1"/>
        <w:ind w:left="532"/>
        <w:outlineLvl w:val="1"/>
        <w:rPr>
          <w:rFonts w:eastAsia="Arial Unicode MS" w:cs="Arial Unicode MS"/>
          <w:bCs/>
          <w:szCs w:val="36"/>
          <w:lang w:val="fr-FR" w:eastAsia="de-DE"/>
        </w:rPr>
      </w:pPr>
      <w:r>
        <w:rPr>
          <w:rFonts w:eastAsia="Arial Unicode MS" w:cs="Arial Unicode MS"/>
          <w:bCs/>
          <w:szCs w:val="36"/>
          <w:lang w:val="fr-FR" w:eastAsia="de-DE"/>
        </w:rPr>
        <w:t xml:space="preserve">   </w:t>
      </w:r>
      <w:r w:rsidRPr="001E6523">
        <w:rPr>
          <w:rFonts w:eastAsia="Arial Unicode MS" w:cs="Arial Unicode MS"/>
          <w:bCs/>
          <w:szCs w:val="36"/>
          <w:lang w:val="fr-FR" w:eastAsia="de-DE"/>
        </w:rPr>
        <w:t>Cherchez autour de l’auberge de jeunesse trois différentes feuille</w:t>
      </w:r>
      <w:r w:rsidR="001A5B95">
        <w:rPr>
          <w:rFonts w:eastAsia="Arial Unicode MS" w:cs="Arial Unicode MS"/>
          <w:bCs/>
          <w:szCs w:val="36"/>
          <w:lang w:val="fr-FR" w:eastAsia="de-DE"/>
        </w:rPr>
        <w:t>s et dites le nom de ces</w:t>
      </w:r>
      <w:r w:rsidR="001118DC">
        <w:rPr>
          <w:rFonts w:eastAsia="Arial Unicode MS" w:cs="Arial Unicode MS"/>
          <w:bCs/>
          <w:szCs w:val="36"/>
          <w:lang w:val="fr-FR" w:eastAsia="de-DE"/>
        </w:rPr>
        <w:t xml:space="preserve">       </w:t>
      </w:r>
    </w:p>
    <w:p w:rsidR="0097160F" w:rsidRPr="001E6523" w:rsidRDefault="001118DC" w:rsidP="0097160F">
      <w:pPr>
        <w:pStyle w:val="Listenabsatz"/>
        <w:spacing w:before="100" w:beforeAutospacing="1" w:after="100" w:afterAutospacing="1"/>
        <w:ind w:left="532"/>
        <w:outlineLvl w:val="1"/>
        <w:rPr>
          <w:rFonts w:eastAsia="Arial Unicode MS" w:cs="Arial Unicode MS"/>
          <w:bCs/>
          <w:i/>
          <w:szCs w:val="36"/>
          <w:lang w:val="fr-FR" w:eastAsia="de-DE"/>
        </w:rPr>
      </w:pPr>
      <w:r>
        <w:rPr>
          <w:rFonts w:eastAsia="Arial Unicode MS" w:cs="Arial Unicode MS"/>
          <w:bCs/>
          <w:szCs w:val="36"/>
          <w:lang w:val="fr-FR" w:eastAsia="de-DE"/>
        </w:rPr>
        <w:t xml:space="preserve">   </w:t>
      </w:r>
      <w:proofErr w:type="gramStart"/>
      <w:r w:rsidR="0097160F">
        <w:rPr>
          <w:rFonts w:eastAsia="Arial Unicode MS" w:cs="Arial Unicode MS"/>
          <w:bCs/>
          <w:szCs w:val="36"/>
          <w:lang w:val="fr-FR" w:eastAsia="de-DE"/>
        </w:rPr>
        <w:t>plantes</w:t>
      </w:r>
      <w:proofErr w:type="gramEnd"/>
      <w:r w:rsidR="0097160F" w:rsidRPr="001E6523">
        <w:rPr>
          <w:rFonts w:eastAsia="Arial Unicode MS" w:cs="Arial Unicode MS"/>
          <w:bCs/>
          <w:szCs w:val="36"/>
          <w:lang w:val="fr-FR" w:eastAsia="de-DE"/>
        </w:rPr>
        <w:t>.</w:t>
      </w:r>
    </w:p>
    <w:p w:rsidR="0097160F" w:rsidRPr="001E6523" w:rsidRDefault="0097160F" w:rsidP="0097160F">
      <w:pPr>
        <w:pStyle w:val="Listenabsatz"/>
        <w:spacing w:before="100" w:beforeAutospacing="1" w:after="100" w:afterAutospacing="1"/>
        <w:ind w:left="1045"/>
        <w:outlineLvl w:val="1"/>
        <w:rPr>
          <w:rFonts w:eastAsia="Times New Roman" w:cs="Times New Roman"/>
          <w:bCs/>
          <w:i/>
          <w:szCs w:val="36"/>
          <w:lang w:val="fr-FR" w:eastAsia="de-DE"/>
        </w:rPr>
      </w:pPr>
    </w:p>
    <w:p w:rsidR="0097160F" w:rsidRPr="001E6523" w:rsidRDefault="0097160F" w:rsidP="0097160F">
      <w:pPr>
        <w:pStyle w:val="Listenabsatz"/>
        <w:numPr>
          <w:ilvl w:val="0"/>
          <w:numId w:val="1"/>
        </w:numPr>
        <w:spacing w:before="100" w:beforeAutospacing="1" w:after="100" w:afterAutospacing="1"/>
        <w:ind w:left="532"/>
        <w:outlineLvl w:val="1"/>
        <w:rPr>
          <w:rFonts w:eastAsia="Times New Roman" w:cs="Times New Roman"/>
          <w:b/>
          <w:bCs/>
          <w:color w:val="000000" w:themeColor="text1"/>
          <w:szCs w:val="36"/>
          <w:highlight w:val="cyan"/>
          <w:lang w:eastAsia="de-DE"/>
        </w:rPr>
      </w:pPr>
      <w:r w:rsidRPr="006E0F8E">
        <w:rPr>
          <w:rFonts w:eastAsia="Times New Roman" w:cs="Times New Roman"/>
          <w:b/>
          <w:bCs/>
          <w:color w:val="000000" w:themeColor="text1"/>
          <w:szCs w:val="36"/>
          <w:highlight w:val="cyan"/>
          <w:lang w:val="fr-FR" w:eastAsia="de-DE"/>
        </w:rPr>
        <w:t xml:space="preserve"> </w:t>
      </w:r>
      <w:r w:rsidRPr="00A91ADC">
        <w:rPr>
          <w:rFonts w:eastAsia="Times New Roman" w:cs="Times New Roman"/>
          <w:b/>
          <w:bCs/>
          <w:color w:val="000000" w:themeColor="text1"/>
          <w:szCs w:val="36"/>
          <w:highlight w:val="cyan"/>
          <w:lang w:eastAsia="de-DE"/>
        </w:rPr>
        <w:t>Rückt fünf Felder vor.</w:t>
      </w:r>
      <w:r w:rsidR="001118DC">
        <w:rPr>
          <w:rFonts w:eastAsia="Times New Roman" w:cs="Times New Roman"/>
          <w:b/>
          <w:bCs/>
          <w:color w:val="000000" w:themeColor="text1"/>
          <w:szCs w:val="36"/>
          <w:highlight w:val="cyan"/>
          <w:lang w:eastAsia="de-DE"/>
        </w:rPr>
        <w:t xml:space="preserve">         </w:t>
      </w:r>
      <w:r w:rsidR="001118DC">
        <w:rPr>
          <w:rFonts w:eastAsia="Times New Roman" w:cs="Times New Roman"/>
          <w:b/>
          <w:bCs/>
          <w:color w:val="000000" w:themeColor="text1"/>
          <w:szCs w:val="36"/>
          <w:highlight w:val="cyan"/>
          <w:lang w:eastAsia="de-DE"/>
        </w:rPr>
        <w:tab/>
      </w:r>
      <w:r w:rsidR="001118DC">
        <w:rPr>
          <w:rFonts w:eastAsia="Times New Roman" w:cs="Times New Roman"/>
          <w:b/>
          <w:bCs/>
          <w:color w:val="000000" w:themeColor="text1"/>
          <w:szCs w:val="36"/>
          <w:highlight w:val="cyan"/>
          <w:lang w:eastAsia="de-DE"/>
        </w:rPr>
        <w:tab/>
      </w:r>
      <w:r w:rsidR="001118DC">
        <w:rPr>
          <w:rFonts w:eastAsia="Times New Roman" w:cs="Times New Roman"/>
          <w:b/>
          <w:bCs/>
          <w:color w:val="000000" w:themeColor="text1"/>
          <w:szCs w:val="36"/>
          <w:highlight w:val="cyan"/>
          <w:lang w:eastAsia="de-DE"/>
        </w:rPr>
        <w:tab/>
      </w:r>
      <w:r w:rsidR="001118DC">
        <w:rPr>
          <w:rFonts w:eastAsia="Times New Roman" w:cs="Times New Roman"/>
          <w:b/>
          <w:bCs/>
          <w:color w:val="000000" w:themeColor="text1"/>
          <w:szCs w:val="36"/>
          <w:highlight w:val="cyan"/>
          <w:lang w:eastAsia="de-DE"/>
        </w:rPr>
        <w:tab/>
      </w:r>
      <w:r w:rsidR="001118DC">
        <w:rPr>
          <w:rFonts w:eastAsia="Times New Roman" w:cs="Times New Roman"/>
          <w:b/>
          <w:bCs/>
          <w:color w:val="000000" w:themeColor="text1"/>
          <w:szCs w:val="36"/>
          <w:highlight w:val="cyan"/>
          <w:lang w:eastAsia="de-DE"/>
        </w:rPr>
        <w:tab/>
      </w:r>
      <w:proofErr w:type="spellStart"/>
      <w:r w:rsidRPr="001E6523">
        <w:rPr>
          <w:rFonts w:eastAsia="Times New Roman" w:cs="Times New Roman"/>
          <w:b/>
          <w:bCs/>
          <w:color w:val="000000" w:themeColor="text1"/>
          <w:szCs w:val="36"/>
          <w:highlight w:val="cyan"/>
          <w:lang w:eastAsia="de-DE"/>
        </w:rPr>
        <w:t>Avancez</w:t>
      </w:r>
      <w:proofErr w:type="spellEnd"/>
      <w:r w:rsidRPr="001E6523">
        <w:rPr>
          <w:rFonts w:eastAsia="Times New Roman" w:cs="Times New Roman"/>
          <w:b/>
          <w:bCs/>
          <w:color w:val="000000" w:themeColor="text1"/>
          <w:szCs w:val="36"/>
          <w:highlight w:val="cyan"/>
          <w:lang w:eastAsia="de-DE"/>
        </w:rPr>
        <w:t xml:space="preserve"> de </w:t>
      </w:r>
      <w:proofErr w:type="spellStart"/>
      <w:r w:rsidRPr="001E6523">
        <w:rPr>
          <w:rFonts w:eastAsia="Times New Roman" w:cs="Times New Roman"/>
          <w:b/>
          <w:bCs/>
          <w:color w:val="000000" w:themeColor="text1"/>
          <w:szCs w:val="36"/>
          <w:highlight w:val="cyan"/>
          <w:lang w:eastAsia="de-DE"/>
        </w:rPr>
        <w:t>cinq</w:t>
      </w:r>
      <w:proofErr w:type="spellEnd"/>
      <w:r w:rsidRPr="001E6523">
        <w:rPr>
          <w:rFonts w:eastAsia="Times New Roman" w:cs="Times New Roman"/>
          <w:b/>
          <w:bCs/>
          <w:color w:val="000000" w:themeColor="text1"/>
          <w:szCs w:val="36"/>
          <w:highlight w:val="cyan"/>
          <w:lang w:eastAsia="de-DE"/>
        </w:rPr>
        <w:t xml:space="preserve"> </w:t>
      </w:r>
      <w:proofErr w:type="spellStart"/>
      <w:r w:rsidRPr="001E6523">
        <w:rPr>
          <w:rFonts w:eastAsia="Times New Roman" w:cs="Times New Roman"/>
          <w:b/>
          <w:bCs/>
          <w:color w:val="000000" w:themeColor="text1"/>
          <w:szCs w:val="36"/>
          <w:highlight w:val="cyan"/>
          <w:lang w:eastAsia="de-DE"/>
        </w:rPr>
        <w:t>cases</w:t>
      </w:r>
      <w:proofErr w:type="spellEnd"/>
      <w:r>
        <w:rPr>
          <w:rFonts w:eastAsia="Times New Roman" w:cs="Times New Roman"/>
          <w:b/>
          <w:bCs/>
          <w:color w:val="000000" w:themeColor="text1"/>
          <w:szCs w:val="36"/>
          <w:highlight w:val="cyan"/>
          <w:lang w:eastAsia="de-DE"/>
        </w:rPr>
        <w:t>.</w:t>
      </w:r>
    </w:p>
    <w:p w:rsidR="0097160F" w:rsidRPr="00583236" w:rsidRDefault="0097160F" w:rsidP="0097160F">
      <w:pPr>
        <w:pStyle w:val="Listenabsatz"/>
        <w:spacing w:before="100" w:beforeAutospacing="1" w:after="100" w:afterAutospacing="1"/>
        <w:ind w:left="1045"/>
        <w:outlineLvl w:val="1"/>
        <w:rPr>
          <w:rFonts w:eastAsia="Times New Roman" w:cs="Times New Roman"/>
          <w:bCs/>
          <w:color w:val="000000" w:themeColor="text1"/>
          <w:szCs w:val="36"/>
          <w:highlight w:val="cyan"/>
          <w:lang w:eastAsia="de-DE"/>
        </w:rPr>
      </w:pPr>
    </w:p>
    <w:p w:rsidR="0097160F" w:rsidRDefault="0097160F" w:rsidP="0097160F">
      <w:pPr>
        <w:pStyle w:val="Listenabsatz"/>
        <w:numPr>
          <w:ilvl w:val="0"/>
          <w:numId w:val="1"/>
        </w:numPr>
        <w:spacing w:before="100" w:beforeAutospacing="1" w:after="100" w:afterAutospacing="1"/>
        <w:ind w:left="674"/>
        <w:outlineLvl w:val="1"/>
        <w:rPr>
          <w:rFonts w:eastAsia="Times New Roman" w:cs="Times New Roman"/>
          <w:bCs/>
          <w:szCs w:val="36"/>
          <w:lang w:eastAsia="de-DE"/>
        </w:rPr>
      </w:pPr>
      <w:r>
        <w:rPr>
          <w:rFonts w:eastAsia="Times New Roman" w:cs="Times New Roman"/>
          <w:bCs/>
          <w:szCs w:val="36"/>
          <w:lang w:eastAsia="de-DE"/>
        </w:rPr>
        <w:t>Zitiert drei französische Automarken.</w:t>
      </w:r>
      <w:r>
        <w:rPr>
          <w:rFonts w:eastAsia="Times New Roman" w:cs="Times New Roman"/>
          <w:bCs/>
          <w:szCs w:val="36"/>
          <w:lang w:eastAsia="de-DE"/>
        </w:rPr>
        <w:br/>
      </w:r>
      <w:proofErr w:type="spellStart"/>
      <w:r>
        <w:rPr>
          <w:rFonts w:eastAsia="Times New Roman" w:cs="Times New Roman"/>
          <w:bCs/>
          <w:szCs w:val="36"/>
          <w:lang w:eastAsia="de-DE"/>
        </w:rPr>
        <w:t>Citez</w:t>
      </w:r>
      <w:proofErr w:type="spellEnd"/>
      <w:r>
        <w:rPr>
          <w:rFonts w:eastAsia="Times New Roman" w:cs="Times New Roman"/>
          <w:bCs/>
          <w:szCs w:val="36"/>
          <w:lang w:eastAsia="de-DE"/>
        </w:rPr>
        <w:t xml:space="preserve"> </w:t>
      </w:r>
      <w:proofErr w:type="spellStart"/>
      <w:r>
        <w:rPr>
          <w:rFonts w:eastAsia="Times New Roman" w:cs="Times New Roman"/>
          <w:bCs/>
          <w:szCs w:val="36"/>
          <w:lang w:eastAsia="de-DE"/>
        </w:rPr>
        <w:t>trois</w:t>
      </w:r>
      <w:proofErr w:type="spellEnd"/>
      <w:r>
        <w:rPr>
          <w:rFonts w:eastAsia="Times New Roman" w:cs="Times New Roman"/>
          <w:bCs/>
          <w:szCs w:val="36"/>
          <w:lang w:eastAsia="de-DE"/>
        </w:rPr>
        <w:t xml:space="preserve"> </w:t>
      </w:r>
      <w:proofErr w:type="spellStart"/>
      <w:r>
        <w:rPr>
          <w:rFonts w:eastAsia="Times New Roman" w:cs="Times New Roman"/>
          <w:bCs/>
          <w:szCs w:val="36"/>
          <w:lang w:eastAsia="de-DE"/>
        </w:rPr>
        <w:t>marques</w:t>
      </w:r>
      <w:proofErr w:type="spellEnd"/>
      <w:r>
        <w:rPr>
          <w:rFonts w:eastAsia="Times New Roman" w:cs="Times New Roman"/>
          <w:bCs/>
          <w:szCs w:val="36"/>
          <w:lang w:eastAsia="de-DE"/>
        </w:rPr>
        <w:t xml:space="preserve"> de </w:t>
      </w:r>
      <w:proofErr w:type="spellStart"/>
      <w:r>
        <w:rPr>
          <w:rFonts w:eastAsia="Times New Roman" w:cs="Times New Roman"/>
          <w:bCs/>
          <w:szCs w:val="36"/>
          <w:lang w:eastAsia="de-DE"/>
        </w:rPr>
        <w:t>voiture</w:t>
      </w:r>
      <w:proofErr w:type="spellEnd"/>
      <w:r>
        <w:rPr>
          <w:rFonts w:eastAsia="Times New Roman" w:cs="Times New Roman"/>
          <w:bCs/>
          <w:szCs w:val="36"/>
          <w:lang w:eastAsia="de-DE"/>
        </w:rPr>
        <w:t xml:space="preserve"> </w:t>
      </w:r>
      <w:proofErr w:type="spellStart"/>
      <w:r>
        <w:rPr>
          <w:rFonts w:eastAsia="Times New Roman" w:cs="Times New Roman"/>
          <w:bCs/>
          <w:szCs w:val="36"/>
          <w:lang w:eastAsia="de-DE"/>
        </w:rPr>
        <w:t>allemandes</w:t>
      </w:r>
      <w:proofErr w:type="spellEnd"/>
      <w:r>
        <w:rPr>
          <w:rFonts w:eastAsia="Times New Roman" w:cs="Times New Roman"/>
          <w:bCs/>
          <w:szCs w:val="36"/>
          <w:lang w:eastAsia="de-DE"/>
        </w:rPr>
        <w:t>.</w:t>
      </w:r>
    </w:p>
    <w:p w:rsidR="001118DC" w:rsidRPr="001118DC" w:rsidRDefault="001118DC" w:rsidP="001118DC">
      <w:pPr>
        <w:pStyle w:val="Listenabsatz"/>
        <w:spacing w:before="100" w:beforeAutospacing="1" w:after="100" w:afterAutospacing="1"/>
        <w:ind w:left="674"/>
        <w:outlineLvl w:val="1"/>
        <w:rPr>
          <w:rFonts w:eastAsia="Times New Roman" w:cs="Times New Roman"/>
          <w:bCs/>
          <w:i/>
          <w:color w:val="FF0000"/>
          <w:szCs w:val="36"/>
          <w:lang w:eastAsia="de-DE"/>
        </w:rPr>
      </w:pPr>
      <w:r w:rsidRPr="001118DC">
        <w:rPr>
          <w:rFonts w:eastAsia="Times New Roman" w:cs="Times New Roman"/>
          <w:bCs/>
          <w:i/>
          <w:color w:val="FF0000"/>
          <w:szCs w:val="36"/>
          <w:lang w:eastAsia="de-DE"/>
        </w:rPr>
        <w:t>Peugeot, Citro</w:t>
      </w:r>
      <w:r w:rsidRPr="001118DC">
        <w:rPr>
          <w:rFonts w:eastAsia="Times New Roman" w:cstheme="minorHAnsi"/>
          <w:bCs/>
          <w:i/>
          <w:color w:val="FF0000"/>
          <w:szCs w:val="36"/>
          <w:lang w:eastAsia="de-DE"/>
        </w:rPr>
        <w:t>ë</w:t>
      </w:r>
      <w:r w:rsidRPr="001118DC">
        <w:rPr>
          <w:rFonts w:eastAsia="Times New Roman" w:cs="Times New Roman"/>
          <w:bCs/>
          <w:i/>
          <w:color w:val="FF0000"/>
          <w:szCs w:val="36"/>
          <w:lang w:eastAsia="de-DE"/>
        </w:rPr>
        <w:t>n, Renault</w:t>
      </w:r>
    </w:p>
    <w:p w:rsidR="001118DC" w:rsidRPr="001118DC" w:rsidRDefault="001118DC" w:rsidP="001118DC">
      <w:pPr>
        <w:pStyle w:val="Listenabsatz"/>
        <w:spacing w:before="100" w:beforeAutospacing="1" w:after="100" w:afterAutospacing="1"/>
        <w:ind w:left="674"/>
        <w:outlineLvl w:val="1"/>
        <w:rPr>
          <w:rFonts w:eastAsia="Times New Roman" w:cs="Times New Roman"/>
          <w:bCs/>
          <w:i/>
          <w:color w:val="FF0000"/>
          <w:szCs w:val="36"/>
          <w:lang w:eastAsia="de-DE"/>
        </w:rPr>
      </w:pPr>
      <w:r w:rsidRPr="001118DC">
        <w:rPr>
          <w:rFonts w:eastAsia="Times New Roman" w:cs="Times New Roman"/>
          <w:bCs/>
          <w:i/>
          <w:color w:val="FF0000"/>
          <w:szCs w:val="36"/>
          <w:lang w:eastAsia="de-DE"/>
        </w:rPr>
        <w:t>BMW, Mercedes, Volkswagen, Opel, Audi, Porsche</w:t>
      </w:r>
    </w:p>
    <w:p w:rsidR="0097160F" w:rsidRDefault="0097160F" w:rsidP="0097160F">
      <w:pPr>
        <w:pStyle w:val="Listenabsatz"/>
        <w:spacing w:before="100" w:beforeAutospacing="1" w:after="100" w:afterAutospacing="1"/>
        <w:ind w:left="1045"/>
        <w:outlineLvl w:val="1"/>
        <w:rPr>
          <w:rFonts w:eastAsia="Times New Roman" w:cs="Times New Roman"/>
          <w:bCs/>
          <w:szCs w:val="36"/>
          <w:lang w:eastAsia="de-DE"/>
        </w:rPr>
      </w:pPr>
    </w:p>
    <w:p w:rsidR="0097160F" w:rsidRDefault="0097160F" w:rsidP="0097160F">
      <w:pPr>
        <w:pStyle w:val="Listenabsatz"/>
        <w:numPr>
          <w:ilvl w:val="0"/>
          <w:numId w:val="1"/>
        </w:numPr>
        <w:spacing w:before="100" w:beforeAutospacing="1" w:after="100" w:afterAutospacing="1"/>
        <w:ind w:left="674"/>
        <w:outlineLvl w:val="1"/>
        <w:rPr>
          <w:rFonts w:eastAsia="Times New Roman" w:cs="Times New Roman"/>
          <w:bCs/>
          <w:szCs w:val="36"/>
          <w:lang w:eastAsia="de-DE"/>
        </w:rPr>
      </w:pPr>
      <w:r w:rsidRPr="00BC2BA7">
        <w:rPr>
          <w:rFonts w:eastAsia="Times New Roman" w:cs="Times New Roman"/>
          <w:bCs/>
          <w:szCs w:val="36"/>
          <w:lang w:eastAsia="de-DE"/>
        </w:rPr>
        <w:t xml:space="preserve">Übersetzt </w:t>
      </w:r>
      <w:r w:rsidRPr="00BC2BA7">
        <w:rPr>
          <w:rFonts w:eastAsia="Times New Roman" w:cs="Times New Roman"/>
          <w:b/>
          <w:bCs/>
          <w:szCs w:val="36"/>
          <w:lang w:eastAsia="de-DE"/>
        </w:rPr>
        <w:t>gemeinsam</w:t>
      </w:r>
      <w:r>
        <w:rPr>
          <w:rFonts w:eastAsia="Times New Roman" w:cs="Times New Roman"/>
          <w:bCs/>
          <w:szCs w:val="36"/>
          <w:lang w:eastAsia="de-DE"/>
        </w:rPr>
        <w:t xml:space="preserve"> den Satz ins Deutsche:  Non, je ne </w:t>
      </w:r>
      <w:proofErr w:type="spellStart"/>
      <w:r>
        <w:rPr>
          <w:rFonts w:eastAsia="Times New Roman" w:cs="Times New Roman"/>
          <w:bCs/>
          <w:szCs w:val="36"/>
          <w:lang w:eastAsia="de-DE"/>
        </w:rPr>
        <w:t>regrette</w:t>
      </w:r>
      <w:proofErr w:type="spellEnd"/>
      <w:r>
        <w:rPr>
          <w:rFonts w:eastAsia="Times New Roman" w:cs="Times New Roman"/>
          <w:bCs/>
          <w:szCs w:val="36"/>
          <w:lang w:eastAsia="de-DE"/>
        </w:rPr>
        <w:t xml:space="preserve"> </w:t>
      </w:r>
      <w:proofErr w:type="spellStart"/>
      <w:r>
        <w:rPr>
          <w:rFonts w:eastAsia="Times New Roman" w:cs="Times New Roman"/>
          <w:bCs/>
          <w:szCs w:val="36"/>
          <w:lang w:eastAsia="de-DE"/>
        </w:rPr>
        <w:t>rien</w:t>
      </w:r>
      <w:proofErr w:type="spellEnd"/>
      <w:r>
        <w:rPr>
          <w:rFonts w:eastAsia="Times New Roman" w:cs="Times New Roman"/>
          <w:bCs/>
          <w:szCs w:val="36"/>
          <w:lang w:eastAsia="de-DE"/>
        </w:rPr>
        <w:t>…</w:t>
      </w:r>
    </w:p>
    <w:p w:rsidR="0097160F" w:rsidRPr="001E6523" w:rsidRDefault="0097160F" w:rsidP="0097160F">
      <w:pPr>
        <w:pStyle w:val="Listenabsatz"/>
        <w:spacing w:before="100" w:beforeAutospacing="1" w:after="100" w:afterAutospacing="1"/>
        <w:ind w:left="532"/>
        <w:outlineLvl w:val="1"/>
        <w:rPr>
          <w:rFonts w:eastAsia="Times New Roman" w:cs="Times New Roman"/>
          <w:bCs/>
          <w:szCs w:val="36"/>
          <w:lang w:eastAsia="de-DE"/>
        </w:rPr>
      </w:pPr>
      <w:r w:rsidRPr="001E6523">
        <w:rPr>
          <w:rFonts w:eastAsia="Times New Roman" w:cs="Times New Roman"/>
          <w:bCs/>
          <w:szCs w:val="36"/>
          <w:lang w:val="fr-FR" w:eastAsia="de-DE"/>
        </w:rPr>
        <w:t xml:space="preserve">Traduisez </w:t>
      </w:r>
      <w:r w:rsidRPr="001E6523">
        <w:rPr>
          <w:rFonts w:eastAsia="Times New Roman" w:cs="Times New Roman"/>
          <w:b/>
          <w:bCs/>
          <w:szCs w:val="36"/>
          <w:lang w:val="fr-FR" w:eastAsia="de-DE"/>
        </w:rPr>
        <w:t xml:space="preserve">ensemble </w:t>
      </w:r>
      <w:r w:rsidRPr="001E6523">
        <w:rPr>
          <w:rFonts w:eastAsia="Times New Roman" w:cs="Times New Roman"/>
          <w:bCs/>
          <w:szCs w:val="36"/>
          <w:lang w:val="fr-FR" w:eastAsia="de-DE"/>
        </w:rPr>
        <w:t xml:space="preserve">la phrase en français : Mit 65 </w:t>
      </w:r>
      <w:proofErr w:type="spellStart"/>
      <w:r w:rsidRPr="001E6523">
        <w:rPr>
          <w:rFonts w:eastAsia="Times New Roman" w:cs="Times New Roman"/>
          <w:bCs/>
          <w:szCs w:val="36"/>
          <w:lang w:val="fr-FR" w:eastAsia="de-DE"/>
        </w:rPr>
        <w:t>Jahren</w:t>
      </w:r>
      <w:proofErr w:type="spellEnd"/>
      <w:r w:rsidRPr="001E6523">
        <w:rPr>
          <w:rFonts w:eastAsia="Times New Roman" w:cs="Times New Roman"/>
          <w:bCs/>
          <w:szCs w:val="36"/>
          <w:lang w:val="fr-FR" w:eastAsia="de-DE"/>
        </w:rPr>
        <w:t xml:space="preserve">, da </w:t>
      </w:r>
      <w:proofErr w:type="spellStart"/>
      <w:r w:rsidRPr="001E6523">
        <w:rPr>
          <w:rFonts w:eastAsia="Times New Roman" w:cs="Times New Roman"/>
          <w:bCs/>
          <w:szCs w:val="36"/>
          <w:lang w:val="fr-FR" w:eastAsia="de-DE"/>
        </w:rPr>
        <w:t>fängt</w:t>
      </w:r>
      <w:proofErr w:type="spellEnd"/>
      <w:r w:rsidRPr="001E6523">
        <w:rPr>
          <w:rFonts w:eastAsia="Times New Roman" w:cs="Times New Roman"/>
          <w:bCs/>
          <w:szCs w:val="36"/>
          <w:lang w:val="fr-FR" w:eastAsia="de-DE"/>
        </w:rPr>
        <w:t xml:space="preserve"> </w:t>
      </w:r>
      <w:proofErr w:type="spellStart"/>
      <w:r w:rsidRPr="001E6523">
        <w:rPr>
          <w:rFonts w:eastAsia="Times New Roman" w:cs="Times New Roman"/>
          <w:bCs/>
          <w:szCs w:val="36"/>
          <w:lang w:val="fr-FR" w:eastAsia="de-DE"/>
        </w:rPr>
        <w:t>das</w:t>
      </w:r>
      <w:proofErr w:type="spellEnd"/>
      <w:r w:rsidRPr="001E6523">
        <w:rPr>
          <w:rFonts w:eastAsia="Times New Roman" w:cs="Times New Roman"/>
          <w:bCs/>
          <w:szCs w:val="36"/>
          <w:lang w:val="fr-FR" w:eastAsia="de-DE"/>
        </w:rPr>
        <w:t xml:space="preserve"> Leben an…</w:t>
      </w:r>
    </w:p>
    <w:p w:rsidR="0097160F" w:rsidRPr="00A91ADC" w:rsidRDefault="0097160F" w:rsidP="0097160F">
      <w:pPr>
        <w:pStyle w:val="Listenabsatz"/>
        <w:spacing w:before="100" w:beforeAutospacing="1" w:after="100" w:afterAutospacing="1"/>
        <w:ind w:left="1045"/>
        <w:outlineLvl w:val="1"/>
        <w:rPr>
          <w:rFonts w:eastAsia="Times New Roman" w:cs="Times New Roman"/>
          <w:bCs/>
          <w:szCs w:val="36"/>
          <w:lang w:val="fr-FR" w:eastAsia="de-DE"/>
        </w:rPr>
      </w:pPr>
    </w:p>
    <w:p w:rsidR="0097160F" w:rsidRDefault="0097160F" w:rsidP="0097160F">
      <w:pPr>
        <w:pStyle w:val="Listenabsatz"/>
        <w:numPr>
          <w:ilvl w:val="0"/>
          <w:numId w:val="1"/>
        </w:numPr>
        <w:spacing w:before="100" w:beforeAutospacing="1" w:after="100" w:afterAutospacing="1"/>
        <w:ind w:left="674"/>
        <w:outlineLvl w:val="1"/>
        <w:rPr>
          <w:rFonts w:eastAsia="Times New Roman" w:cs="Times New Roman"/>
          <w:bCs/>
          <w:szCs w:val="36"/>
          <w:lang w:val="fr-FR" w:eastAsia="de-DE"/>
        </w:rPr>
      </w:pPr>
      <w:proofErr w:type="spellStart"/>
      <w:r>
        <w:rPr>
          <w:rFonts w:eastAsia="Times New Roman" w:cs="Times New Roman"/>
          <w:bCs/>
          <w:szCs w:val="36"/>
          <w:lang w:val="fr-FR" w:eastAsia="de-DE"/>
        </w:rPr>
        <w:t>Sucht</w:t>
      </w:r>
      <w:proofErr w:type="spellEnd"/>
      <w:r>
        <w:rPr>
          <w:rFonts w:eastAsia="Times New Roman" w:cs="Times New Roman"/>
          <w:bCs/>
          <w:szCs w:val="36"/>
          <w:lang w:val="fr-FR" w:eastAsia="de-DE"/>
        </w:rPr>
        <w:t xml:space="preserve"> </w:t>
      </w:r>
      <w:proofErr w:type="spellStart"/>
      <w:r>
        <w:rPr>
          <w:rFonts w:eastAsia="Times New Roman" w:cs="Times New Roman"/>
          <w:bCs/>
          <w:szCs w:val="36"/>
          <w:lang w:val="fr-FR" w:eastAsia="de-DE"/>
        </w:rPr>
        <w:t>einen</w:t>
      </w:r>
      <w:proofErr w:type="spellEnd"/>
      <w:r>
        <w:rPr>
          <w:rFonts w:eastAsia="Times New Roman" w:cs="Times New Roman"/>
          <w:bCs/>
          <w:szCs w:val="36"/>
          <w:lang w:val="fr-FR" w:eastAsia="de-DE"/>
        </w:rPr>
        <w:t xml:space="preserve"> </w:t>
      </w:r>
      <w:proofErr w:type="spellStart"/>
      <w:r>
        <w:rPr>
          <w:rFonts w:eastAsia="Times New Roman" w:cs="Times New Roman"/>
          <w:bCs/>
          <w:szCs w:val="36"/>
          <w:lang w:val="fr-FR" w:eastAsia="de-DE"/>
        </w:rPr>
        <w:t>spitzen</w:t>
      </w:r>
      <w:proofErr w:type="spellEnd"/>
      <w:r>
        <w:rPr>
          <w:rFonts w:eastAsia="Times New Roman" w:cs="Times New Roman"/>
          <w:bCs/>
          <w:szCs w:val="36"/>
          <w:lang w:val="fr-FR" w:eastAsia="de-DE"/>
        </w:rPr>
        <w:t xml:space="preserve"> </w:t>
      </w:r>
      <w:proofErr w:type="spellStart"/>
      <w:r>
        <w:rPr>
          <w:rFonts w:eastAsia="Times New Roman" w:cs="Times New Roman"/>
          <w:bCs/>
          <w:szCs w:val="36"/>
          <w:lang w:val="fr-FR" w:eastAsia="de-DE"/>
        </w:rPr>
        <w:t>und</w:t>
      </w:r>
      <w:proofErr w:type="spellEnd"/>
      <w:r>
        <w:rPr>
          <w:rFonts w:eastAsia="Times New Roman" w:cs="Times New Roman"/>
          <w:bCs/>
          <w:szCs w:val="36"/>
          <w:lang w:val="fr-FR" w:eastAsia="de-DE"/>
        </w:rPr>
        <w:t xml:space="preserve"> </w:t>
      </w:r>
      <w:proofErr w:type="spellStart"/>
      <w:r>
        <w:rPr>
          <w:rFonts w:eastAsia="Times New Roman" w:cs="Times New Roman"/>
          <w:bCs/>
          <w:szCs w:val="36"/>
          <w:lang w:val="fr-FR" w:eastAsia="de-DE"/>
        </w:rPr>
        <w:t>einen</w:t>
      </w:r>
      <w:proofErr w:type="spellEnd"/>
      <w:r>
        <w:rPr>
          <w:rFonts w:eastAsia="Times New Roman" w:cs="Times New Roman"/>
          <w:bCs/>
          <w:szCs w:val="36"/>
          <w:lang w:val="fr-FR" w:eastAsia="de-DE"/>
        </w:rPr>
        <w:t xml:space="preserve"> </w:t>
      </w:r>
      <w:proofErr w:type="spellStart"/>
      <w:r>
        <w:rPr>
          <w:rFonts w:eastAsia="Times New Roman" w:cs="Times New Roman"/>
          <w:bCs/>
          <w:szCs w:val="36"/>
          <w:lang w:val="fr-FR" w:eastAsia="de-DE"/>
        </w:rPr>
        <w:t>runden</w:t>
      </w:r>
      <w:proofErr w:type="spellEnd"/>
      <w:r>
        <w:rPr>
          <w:rFonts w:eastAsia="Times New Roman" w:cs="Times New Roman"/>
          <w:bCs/>
          <w:szCs w:val="36"/>
          <w:lang w:val="fr-FR" w:eastAsia="de-DE"/>
        </w:rPr>
        <w:t xml:space="preserve"> </w:t>
      </w:r>
      <w:proofErr w:type="spellStart"/>
      <w:r>
        <w:rPr>
          <w:rFonts w:eastAsia="Times New Roman" w:cs="Times New Roman"/>
          <w:bCs/>
          <w:szCs w:val="36"/>
          <w:lang w:val="fr-FR" w:eastAsia="de-DE"/>
        </w:rPr>
        <w:t>Gegenstand</w:t>
      </w:r>
      <w:proofErr w:type="spellEnd"/>
      <w:r>
        <w:rPr>
          <w:rFonts w:eastAsia="Times New Roman" w:cs="Times New Roman"/>
          <w:bCs/>
          <w:szCs w:val="36"/>
          <w:lang w:val="fr-FR" w:eastAsia="de-DE"/>
        </w:rPr>
        <w:t xml:space="preserve"> in der </w:t>
      </w:r>
      <w:proofErr w:type="spellStart"/>
      <w:r>
        <w:rPr>
          <w:rFonts w:eastAsia="Times New Roman" w:cs="Times New Roman"/>
          <w:bCs/>
          <w:szCs w:val="36"/>
          <w:lang w:val="fr-FR" w:eastAsia="de-DE"/>
        </w:rPr>
        <w:t>Natur</w:t>
      </w:r>
      <w:proofErr w:type="spellEnd"/>
      <w:r>
        <w:rPr>
          <w:rFonts w:eastAsia="Times New Roman" w:cs="Times New Roman"/>
          <w:bCs/>
          <w:szCs w:val="36"/>
          <w:lang w:val="fr-FR" w:eastAsia="de-DE"/>
        </w:rPr>
        <w:t xml:space="preserve"> </w:t>
      </w:r>
      <w:proofErr w:type="spellStart"/>
      <w:r>
        <w:rPr>
          <w:rFonts w:eastAsia="Times New Roman" w:cs="Times New Roman"/>
          <w:bCs/>
          <w:szCs w:val="36"/>
          <w:lang w:val="fr-FR" w:eastAsia="de-DE"/>
        </w:rPr>
        <w:t>und</w:t>
      </w:r>
      <w:proofErr w:type="spellEnd"/>
      <w:r>
        <w:rPr>
          <w:rFonts w:eastAsia="Times New Roman" w:cs="Times New Roman"/>
          <w:bCs/>
          <w:szCs w:val="36"/>
          <w:lang w:val="fr-FR" w:eastAsia="de-DE"/>
        </w:rPr>
        <w:t xml:space="preserve"> </w:t>
      </w:r>
      <w:proofErr w:type="spellStart"/>
      <w:r>
        <w:rPr>
          <w:rFonts w:eastAsia="Times New Roman" w:cs="Times New Roman"/>
          <w:bCs/>
          <w:szCs w:val="36"/>
          <w:lang w:val="fr-FR" w:eastAsia="de-DE"/>
        </w:rPr>
        <w:t>verbindet</w:t>
      </w:r>
      <w:proofErr w:type="spellEnd"/>
      <w:r>
        <w:rPr>
          <w:rFonts w:eastAsia="Times New Roman" w:cs="Times New Roman"/>
          <w:bCs/>
          <w:szCs w:val="36"/>
          <w:lang w:val="fr-FR" w:eastAsia="de-DE"/>
        </w:rPr>
        <w:t xml:space="preserve"> </w:t>
      </w:r>
      <w:proofErr w:type="spellStart"/>
      <w:r>
        <w:rPr>
          <w:rFonts w:eastAsia="Times New Roman" w:cs="Times New Roman"/>
          <w:bCs/>
          <w:szCs w:val="36"/>
          <w:lang w:val="fr-FR" w:eastAsia="de-DE"/>
        </w:rPr>
        <w:t>ihn</w:t>
      </w:r>
      <w:proofErr w:type="spellEnd"/>
      <w:r>
        <w:rPr>
          <w:rFonts w:eastAsia="Times New Roman" w:cs="Times New Roman"/>
          <w:bCs/>
          <w:szCs w:val="36"/>
          <w:lang w:val="fr-FR" w:eastAsia="de-DE"/>
        </w:rPr>
        <w:t xml:space="preserve"> mit </w:t>
      </w:r>
      <w:proofErr w:type="spellStart"/>
      <w:r>
        <w:rPr>
          <w:rFonts w:eastAsia="Times New Roman" w:cs="Times New Roman"/>
          <w:bCs/>
          <w:szCs w:val="36"/>
          <w:lang w:val="fr-FR" w:eastAsia="de-DE"/>
        </w:rPr>
        <w:t>einem</w:t>
      </w:r>
      <w:proofErr w:type="spellEnd"/>
      <w:r>
        <w:rPr>
          <w:rFonts w:eastAsia="Times New Roman" w:cs="Times New Roman"/>
          <w:bCs/>
          <w:szCs w:val="36"/>
          <w:lang w:val="fr-FR" w:eastAsia="de-DE"/>
        </w:rPr>
        <w:t xml:space="preserve"> </w:t>
      </w:r>
      <w:proofErr w:type="spellStart"/>
      <w:r>
        <w:rPr>
          <w:rFonts w:eastAsia="Times New Roman" w:cs="Times New Roman"/>
          <w:bCs/>
          <w:szCs w:val="36"/>
          <w:lang w:val="fr-FR" w:eastAsia="de-DE"/>
        </w:rPr>
        <w:t>Stück</w:t>
      </w:r>
      <w:proofErr w:type="spellEnd"/>
      <w:r>
        <w:rPr>
          <w:rFonts w:eastAsia="Times New Roman" w:cs="Times New Roman"/>
          <w:bCs/>
          <w:szCs w:val="36"/>
          <w:lang w:val="fr-FR" w:eastAsia="de-DE"/>
        </w:rPr>
        <w:t xml:space="preserve"> </w:t>
      </w:r>
      <w:proofErr w:type="spellStart"/>
      <w:r>
        <w:rPr>
          <w:rFonts w:eastAsia="Times New Roman" w:cs="Times New Roman"/>
          <w:bCs/>
          <w:szCs w:val="36"/>
          <w:lang w:val="fr-FR" w:eastAsia="de-DE"/>
        </w:rPr>
        <w:t>Schnur</w:t>
      </w:r>
      <w:proofErr w:type="spellEnd"/>
      <w:r>
        <w:rPr>
          <w:rFonts w:eastAsia="Times New Roman" w:cs="Times New Roman"/>
          <w:bCs/>
          <w:szCs w:val="36"/>
          <w:lang w:val="fr-FR" w:eastAsia="de-DE"/>
        </w:rPr>
        <w:t xml:space="preserve"> </w:t>
      </w:r>
      <w:proofErr w:type="spellStart"/>
      <w:r>
        <w:rPr>
          <w:rFonts w:eastAsia="Times New Roman" w:cs="Times New Roman"/>
          <w:bCs/>
          <w:szCs w:val="36"/>
          <w:lang w:val="fr-FR" w:eastAsia="de-DE"/>
        </w:rPr>
        <w:t>zu</w:t>
      </w:r>
      <w:proofErr w:type="spellEnd"/>
      <w:r>
        <w:rPr>
          <w:rFonts w:eastAsia="Times New Roman" w:cs="Times New Roman"/>
          <w:bCs/>
          <w:szCs w:val="36"/>
          <w:lang w:val="fr-FR" w:eastAsia="de-DE"/>
        </w:rPr>
        <w:t xml:space="preserve"> </w:t>
      </w:r>
      <w:proofErr w:type="spellStart"/>
      <w:r>
        <w:rPr>
          <w:rFonts w:eastAsia="Times New Roman" w:cs="Times New Roman"/>
          <w:bCs/>
          <w:szCs w:val="36"/>
          <w:lang w:val="fr-FR" w:eastAsia="de-DE"/>
        </w:rPr>
        <w:t>einem</w:t>
      </w:r>
      <w:proofErr w:type="spellEnd"/>
      <w:r>
        <w:rPr>
          <w:rFonts w:eastAsia="Times New Roman" w:cs="Times New Roman"/>
          <w:bCs/>
          <w:szCs w:val="36"/>
          <w:lang w:val="fr-FR" w:eastAsia="de-DE"/>
        </w:rPr>
        <w:t xml:space="preserve"> </w:t>
      </w:r>
      <w:proofErr w:type="spellStart"/>
      <w:r>
        <w:rPr>
          <w:rFonts w:eastAsia="Times New Roman" w:cs="Times New Roman"/>
          <w:bCs/>
          <w:szCs w:val="36"/>
          <w:lang w:val="fr-FR" w:eastAsia="de-DE"/>
        </w:rPr>
        <w:t>Kunstwerk</w:t>
      </w:r>
      <w:proofErr w:type="spellEnd"/>
      <w:r>
        <w:rPr>
          <w:rFonts w:eastAsia="Times New Roman" w:cs="Times New Roman"/>
          <w:bCs/>
          <w:szCs w:val="36"/>
          <w:lang w:val="fr-FR" w:eastAsia="de-DE"/>
        </w:rPr>
        <w:t>.</w:t>
      </w:r>
    </w:p>
    <w:p w:rsidR="0097160F" w:rsidRPr="00370F90" w:rsidRDefault="0097160F" w:rsidP="0097160F">
      <w:pPr>
        <w:pStyle w:val="Listenabsatz"/>
        <w:spacing w:before="100" w:beforeAutospacing="1" w:after="100" w:afterAutospacing="1"/>
        <w:ind w:left="674"/>
        <w:outlineLvl w:val="1"/>
        <w:rPr>
          <w:rFonts w:eastAsia="Times New Roman" w:cs="Times New Roman"/>
          <w:bCs/>
          <w:szCs w:val="36"/>
          <w:lang w:val="fr-FR" w:eastAsia="de-DE"/>
        </w:rPr>
      </w:pPr>
      <w:r>
        <w:rPr>
          <w:rFonts w:eastAsia="Times New Roman" w:cs="Times New Roman"/>
          <w:bCs/>
          <w:szCs w:val="36"/>
          <w:lang w:val="fr-FR" w:eastAsia="de-DE"/>
        </w:rPr>
        <w:t>Cherchez un objet pointu et un objet rond dans la nature et liez-les avec une ficelle pour obtenir une œuvre d’art.</w:t>
      </w:r>
    </w:p>
    <w:p w:rsidR="0097160F" w:rsidRPr="00A91ADC" w:rsidRDefault="0097160F" w:rsidP="0097160F">
      <w:pPr>
        <w:pStyle w:val="Listenabsatz"/>
        <w:spacing w:before="100" w:beforeAutospacing="1" w:after="100" w:afterAutospacing="1"/>
        <w:ind w:left="1045"/>
        <w:outlineLvl w:val="1"/>
        <w:rPr>
          <w:rFonts w:eastAsia="Times New Roman" w:cs="Times New Roman"/>
          <w:bCs/>
          <w:szCs w:val="36"/>
          <w:lang w:val="fr-FR" w:eastAsia="de-DE"/>
        </w:rPr>
      </w:pPr>
    </w:p>
    <w:p w:rsidR="0097160F" w:rsidRDefault="0097160F" w:rsidP="0097160F">
      <w:pPr>
        <w:pStyle w:val="Listenabsatz"/>
        <w:numPr>
          <w:ilvl w:val="0"/>
          <w:numId w:val="1"/>
        </w:numPr>
        <w:spacing w:before="100" w:beforeAutospacing="1" w:after="100" w:afterAutospacing="1"/>
        <w:ind w:left="674"/>
        <w:outlineLvl w:val="1"/>
        <w:rPr>
          <w:rFonts w:eastAsia="Times New Roman" w:cs="Times New Roman"/>
          <w:bCs/>
          <w:szCs w:val="36"/>
          <w:lang w:eastAsia="de-DE"/>
        </w:rPr>
      </w:pPr>
      <w:r w:rsidRPr="008B32C5">
        <w:rPr>
          <w:rFonts w:eastAsia="Times New Roman" w:cs="Times New Roman"/>
          <w:bCs/>
          <w:szCs w:val="36"/>
          <w:lang w:eastAsia="de-DE"/>
        </w:rPr>
        <w:t>Was gibt es</w:t>
      </w:r>
      <w:r>
        <w:rPr>
          <w:rFonts w:eastAsia="Times New Roman" w:cs="Times New Roman"/>
          <w:bCs/>
          <w:szCs w:val="36"/>
          <w:lang w:eastAsia="de-DE"/>
        </w:rPr>
        <w:t xml:space="preserve"> einmal in der Minute, zweimal im Moment und nie in tausend Jahren?</w:t>
      </w:r>
    </w:p>
    <w:p w:rsidR="001118DC" w:rsidRPr="001118DC" w:rsidRDefault="001118DC" w:rsidP="001118DC">
      <w:pPr>
        <w:pStyle w:val="Listenabsatz"/>
        <w:spacing w:before="100" w:beforeAutospacing="1" w:after="100" w:afterAutospacing="1"/>
        <w:ind w:left="674"/>
        <w:outlineLvl w:val="1"/>
        <w:rPr>
          <w:rFonts w:eastAsia="Times New Roman" w:cs="Times New Roman"/>
          <w:bCs/>
          <w:i/>
          <w:color w:val="FF0000"/>
          <w:szCs w:val="36"/>
          <w:lang w:eastAsia="de-DE"/>
        </w:rPr>
      </w:pPr>
      <w:r w:rsidRPr="001118DC">
        <w:rPr>
          <w:rFonts w:eastAsia="Times New Roman" w:cs="Times New Roman"/>
          <w:bCs/>
          <w:i/>
          <w:color w:val="FF0000"/>
          <w:szCs w:val="36"/>
          <w:lang w:eastAsia="de-DE"/>
        </w:rPr>
        <w:t>Den B</w:t>
      </w:r>
      <w:r w:rsidR="00AA6E9D">
        <w:rPr>
          <w:rFonts w:eastAsia="Times New Roman" w:cs="Times New Roman"/>
          <w:bCs/>
          <w:i/>
          <w:color w:val="FF0000"/>
          <w:szCs w:val="36"/>
          <w:lang w:eastAsia="de-DE"/>
        </w:rPr>
        <w:t>uchstaben M</w:t>
      </w:r>
    </w:p>
    <w:p w:rsidR="0097160F" w:rsidRDefault="0097160F" w:rsidP="0097160F">
      <w:pPr>
        <w:pStyle w:val="Listenabsatz"/>
        <w:spacing w:before="100" w:beforeAutospacing="1" w:after="100" w:afterAutospacing="1"/>
        <w:ind w:left="1045"/>
        <w:outlineLvl w:val="1"/>
        <w:rPr>
          <w:rFonts w:eastAsia="Times New Roman" w:cs="Times New Roman"/>
          <w:bCs/>
          <w:szCs w:val="36"/>
          <w:lang w:eastAsia="de-DE"/>
        </w:rPr>
      </w:pPr>
      <w:r>
        <w:rPr>
          <w:rFonts w:eastAsia="Times New Roman" w:cs="Times New Roman"/>
          <w:bCs/>
          <w:szCs w:val="36"/>
          <w:lang w:eastAsia="de-DE"/>
        </w:rPr>
        <w:t xml:space="preserve"> </w:t>
      </w:r>
    </w:p>
    <w:p w:rsidR="0097160F" w:rsidRPr="00370F90" w:rsidRDefault="0097160F" w:rsidP="0097160F">
      <w:pPr>
        <w:pStyle w:val="Listenabsatz"/>
        <w:numPr>
          <w:ilvl w:val="0"/>
          <w:numId w:val="1"/>
        </w:numPr>
        <w:spacing w:before="100" w:beforeAutospacing="1" w:after="100" w:afterAutospacing="1"/>
        <w:ind w:left="674"/>
        <w:outlineLvl w:val="1"/>
        <w:rPr>
          <w:rFonts w:eastAsia="Times New Roman" w:cs="Times New Roman"/>
          <w:bCs/>
          <w:szCs w:val="36"/>
          <w:lang w:eastAsia="de-DE"/>
        </w:rPr>
      </w:pPr>
      <w:r w:rsidRPr="00370F90">
        <w:rPr>
          <w:rFonts w:eastAsia="Times New Roman" w:cs="Times New Roman"/>
          <w:bCs/>
          <w:szCs w:val="36"/>
          <w:lang w:eastAsia="de-DE"/>
        </w:rPr>
        <w:t>Malt ein bekanntes deutsches oder französisches Monument.</w:t>
      </w:r>
    </w:p>
    <w:p w:rsidR="0097160F" w:rsidRPr="001E6523" w:rsidRDefault="008B32C5" w:rsidP="0097160F">
      <w:pPr>
        <w:pStyle w:val="Listenabsatz"/>
        <w:spacing w:before="100" w:beforeAutospacing="1" w:after="100" w:afterAutospacing="1"/>
        <w:ind w:left="532"/>
        <w:outlineLvl w:val="1"/>
        <w:rPr>
          <w:rFonts w:eastAsia="Times New Roman" w:cs="Times New Roman"/>
          <w:bCs/>
          <w:szCs w:val="36"/>
          <w:lang w:val="fr-FR" w:eastAsia="de-DE"/>
        </w:rPr>
      </w:pPr>
      <w:r>
        <w:rPr>
          <w:rFonts w:eastAsia="Times New Roman" w:cs="Times New Roman"/>
          <w:bCs/>
          <w:szCs w:val="36"/>
          <w:lang w:val="fr-FR" w:eastAsia="de-DE"/>
        </w:rPr>
        <w:t xml:space="preserve">  </w:t>
      </w:r>
      <w:r w:rsidR="0097160F" w:rsidRPr="00370F90">
        <w:rPr>
          <w:rFonts w:eastAsia="Times New Roman" w:cs="Times New Roman"/>
          <w:bCs/>
          <w:szCs w:val="36"/>
          <w:lang w:val="fr-FR" w:eastAsia="de-DE"/>
        </w:rPr>
        <w:t>Dessinez un monument connu français ou allemand.</w:t>
      </w:r>
      <w:r w:rsidR="0097160F" w:rsidRPr="001E6523">
        <w:rPr>
          <w:rFonts w:eastAsia="Times New Roman" w:cs="Times New Roman"/>
          <w:bCs/>
          <w:szCs w:val="36"/>
          <w:lang w:val="fr-FR" w:eastAsia="de-DE"/>
        </w:rPr>
        <w:t xml:space="preserve"> </w:t>
      </w:r>
    </w:p>
    <w:p w:rsidR="0097160F" w:rsidRPr="00A91ADC" w:rsidRDefault="0097160F" w:rsidP="0097160F">
      <w:pPr>
        <w:pStyle w:val="Listenabsatz"/>
        <w:spacing w:before="100" w:beforeAutospacing="1" w:after="100" w:afterAutospacing="1"/>
        <w:ind w:left="1045"/>
        <w:outlineLvl w:val="1"/>
        <w:rPr>
          <w:rFonts w:eastAsia="Times New Roman" w:cs="Times New Roman"/>
          <w:bCs/>
          <w:szCs w:val="36"/>
          <w:lang w:val="fr-FR" w:eastAsia="de-DE"/>
        </w:rPr>
      </w:pPr>
    </w:p>
    <w:p w:rsidR="00AA6E9D" w:rsidRDefault="001A5B95" w:rsidP="00AA6E9D">
      <w:pPr>
        <w:pStyle w:val="Listenabsatz"/>
        <w:numPr>
          <w:ilvl w:val="0"/>
          <w:numId w:val="1"/>
        </w:numPr>
        <w:spacing w:before="100" w:beforeAutospacing="1" w:after="100" w:afterAutospacing="1"/>
        <w:ind w:left="674"/>
        <w:outlineLvl w:val="1"/>
        <w:rPr>
          <w:rFonts w:eastAsia="Times New Roman" w:cs="Times New Roman"/>
          <w:bCs/>
          <w:szCs w:val="36"/>
          <w:lang w:eastAsia="de-DE"/>
        </w:rPr>
      </w:pPr>
      <w:r>
        <w:rPr>
          <w:rFonts w:eastAsia="Times New Roman" w:cs="Times New Roman"/>
          <w:bCs/>
          <w:szCs w:val="36"/>
          <w:lang w:eastAsia="de-DE"/>
        </w:rPr>
        <w:t>Rezitiert</w:t>
      </w:r>
      <w:r w:rsidR="0097160F">
        <w:rPr>
          <w:rFonts w:eastAsia="Times New Roman" w:cs="Times New Roman"/>
          <w:bCs/>
          <w:szCs w:val="36"/>
          <w:lang w:eastAsia="de-DE"/>
        </w:rPr>
        <w:t xml:space="preserve"> den Beginn eines bekannten Liedes in deiner Muttersprache.</w:t>
      </w:r>
    </w:p>
    <w:p w:rsidR="0097160F" w:rsidRPr="00AA6E9D" w:rsidRDefault="008B32C5" w:rsidP="00AA6E9D">
      <w:pPr>
        <w:pStyle w:val="Listenabsatz"/>
        <w:spacing w:before="100" w:beforeAutospacing="1" w:after="100" w:afterAutospacing="1"/>
        <w:ind w:left="674"/>
        <w:outlineLvl w:val="1"/>
        <w:rPr>
          <w:rFonts w:eastAsia="Times New Roman" w:cs="Times New Roman"/>
          <w:bCs/>
          <w:szCs w:val="36"/>
          <w:lang w:eastAsia="de-DE"/>
        </w:rPr>
      </w:pPr>
      <w:r>
        <w:rPr>
          <w:rFonts w:eastAsia="Times New Roman" w:cs="Times New Roman"/>
          <w:bCs/>
          <w:szCs w:val="36"/>
          <w:lang w:val="fr-FR" w:eastAsia="de-DE"/>
        </w:rPr>
        <w:t>Ré</w:t>
      </w:r>
      <w:r w:rsidR="0097160F" w:rsidRPr="00AA6E9D">
        <w:rPr>
          <w:rFonts w:eastAsia="Times New Roman" w:cs="Times New Roman"/>
          <w:bCs/>
          <w:szCs w:val="36"/>
          <w:lang w:val="fr-FR" w:eastAsia="de-DE"/>
        </w:rPr>
        <w:t>cite</w:t>
      </w:r>
      <w:r w:rsidR="001A5B95">
        <w:rPr>
          <w:rFonts w:eastAsia="Times New Roman" w:cs="Times New Roman"/>
          <w:bCs/>
          <w:szCs w:val="36"/>
          <w:lang w:val="fr-FR" w:eastAsia="de-DE"/>
        </w:rPr>
        <w:t>z</w:t>
      </w:r>
      <w:r w:rsidR="0097160F" w:rsidRPr="00AA6E9D">
        <w:rPr>
          <w:rFonts w:eastAsia="Times New Roman" w:cs="Times New Roman"/>
          <w:bCs/>
          <w:szCs w:val="36"/>
          <w:lang w:val="fr-FR" w:eastAsia="de-DE"/>
        </w:rPr>
        <w:t xml:space="preserve"> le début d’une chanson célèbre dans ta langue maternelle.</w:t>
      </w:r>
    </w:p>
    <w:p w:rsidR="0097160F" w:rsidRPr="00A91ADC" w:rsidRDefault="0097160F" w:rsidP="0097160F">
      <w:pPr>
        <w:pStyle w:val="Listenabsatz"/>
        <w:spacing w:before="100" w:beforeAutospacing="1" w:after="100" w:afterAutospacing="1"/>
        <w:ind w:left="1045"/>
        <w:outlineLvl w:val="1"/>
        <w:rPr>
          <w:rFonts w:eastAsia="Times New Roman" w:cs="Times New Roman"/>
          <w:bCs/>
          <w:szCs w:val="36"/>
          <w:lang w:val="fr-FR" w:eastAsia="de-DE"/>
        </w:rPr>
      </w:pPr>
    </w:p>
    <w:p w:rsidR="0097160F" w:rsidRPr="001E6523" w:rsidRDefault="0097160F" w:rsidP="0097160F">
      <w:pPr>
        <w:pStyle w:val="Listenabsatz"/>
        <w:numPr>
          <w:ilvl w:val="0"/>
          <w:numId w:val="1"/>
        </w:numPr>
        <w:spacing w:before="100" w:beforeAutospacing="1" w:after="100" w:afterAutospacing="1"/>
        <w:ind w:left="532"/>
        <w:outlineLvl w:val="1"/>
        <w:rPr>
          <w:rFonts w:eastAsia="Times New Roman" w:cs="Times New Roman"/>
          <w:b/>
          <w:bCs/>
          <w:color w:val="000000" w:themeColor="text1"/>
          <w:szCs w:val="36"/>
          <w:highlight w:val="cyan"/>
          <w:lang w:eastAsia="de-DE"/>
        </w:rPr>
      </w:pPr>
      <w:r w:rsidRPr="000C24B0">
        <w:rPr>
          <w:rFonts w:eastAsia="Times New Roman" w:cs="Times New Roman"/>
          <w:b/>
          <w:bCs/>
          <w:color w:val="000000" w:themeColor="text1"/>
          <w:szCs w:val="36"/>
          <w:highlight w:val="cyan"/>
          <w:lang w:eastAsia="de-DE"/>
        </w:rPr>
        <w:t>Rückt fünf Felder vor.</w:t>
      </w:r>
      <w:r>
        <w:rPr>
          <w:rFonts w:eastAsia="Times New Roman" w:cs="Times New Roman"/>
          <w:b/>
          <w:bCs/>
          <w:color w:val="000000" w:themeColor="text1"/>
          <w:szCs w:val="36"/>
          <w:highlight w:val="cyan"/>
          <w:lang w:eastAsia="de-DE"/>
        </w:rPr>
        <w:tab/>
      </w:r>
      <w:r>
        <w:rPr>
          <w:rFonts w:eastAsia="Times New Roman" w:cs="Times New Roman"/>
          <w:b/>
          <w:bCs/>
          <w:color w:val="000000" w:themeColor="text1"/>
          <w:szCs w:val="36"/>
          <w:highlight w:val="cyan"/>
          <w:lang w:eastAsia="de-DE"/>
        </w:rPr>
        <w:tab/>
      </w:r>
      <w:r>
        <w:rPr>
          <w:rFonts w:eastAsia="Times New Roman" w:cs="Times New Roman"/>
          <w:b/>
          <w:bCs/>
          <w:color w:val="000000" w:themeColor="text1"/>
          <w:szCs w:val="36"/>
          <w:highlight w:val="cyan"/>
          <w:lang w:eastAsia="de-DE"/>
        </w:rPr>
        <w:tab/>
      </w:r>
      <w:r>
        <w:rPr>
          <w:rFonts w:eastAsia="Times New Roman" w:cs="Times New Roman"/>
          <w:b/>
          <w:bCs/>
          <w:color w:val="000000" w:themeColor="text1"/>
          <w:szCs w:val="36"/>
          <w:highlight w:val="cyan"/>
          <w:lang w:eastAsia="de-DE"/>
        </w:rPr>
        <w:tab/>
      </w:r>
      <w:r>
        <w:rPr>
          <w:rFonts w:eastAsia="Times New Roman" w:cs="Times New Roman"/>
          <w:b/>
          <w:bCs/>
          <w:color w:val="000000" w:themeColor="text1"/>
          <w:szCs w:val="36"/>
          <w:highlight w:val="cyan"/>
          <w:lang w:eastAsia="de-DE"/>
        </w:rPr>
        <w:tab/>
      </w:r>
      <w:r>
        <w:rPr>
          <w:rFonts w:eastAsia="Times New Roman" w:cs="Times New Roman"/>
          <w:b/>
          <w:bCs/>
          <w:color w:val="000000" w:themeColor="text1"/>
          <w:szCs w:val="36"/>
          <w:highlight w:val="cyan"/>
          <w:lang w:eastAsia="de-DE"/>
        </w:rPr>
        <w:tab/>
      </w:r>
      <w:proofErr w:type="spellStart"/>
      <w:r w:rsidRPr="001E6523">
        <w:rPr>
          <w:rFonts w:eastAsia="Times New Roman" w:cs="Times New Roman"/>
          <w:b/>
          <w:bCs/>
          <w:color w:val="000000" w:themeColor="text1"/>
          <w:szCs w:val="36"/>
          <w:highlight w:val="cyan"/>
          <w:lang w:eastAsia="de-DE"/>
        </w:rPr>
        <w:t>Avancez</w:t>
      </w:r>
      <w:proofErr w:type="spellEnd"/>
      <w:r w:rsidRPr="001E6523">
        <w:rPr>
          <w:rFonts w:eastAsia="Times New Roman" w:cs="Times New Roman"/>
          <w:b/>
          <w:bCs/>
          <w:color w:val="000000" w:themeColor="text1"/>
          <w:szCs w:val="36"/>
          <w:highlight w:val="cyan"/>
          <w:lang w:eastAsia="de-DE"/>
        </w:rPr>
        <w:t xml:space="preserve"> de </w:t>
      </w:r>
      <w:proofErr w:type="spellStart"/>
      <w:r w:rsidRPr="001E6523">
        <w:rPr>
          <w:rFonts w:eastAsia="Times New Roman" w:cs="Times New Roman"/>
          <w:b/>
          <w:bCs/>
          <w:color w:val="000000" w:themeColor="text1"/>
          <w:szCs w:val="36"/>
          <w:highlight w:val="cyan"/>
          <w:lang w:eastAsia="de-DE"/>
        </w:rPr>
        <w:t>cinq</w:t>
      </w:r>
      <w:proofErr w:type="spellEnd"/>
      <w:r w:rsidRPr="001E6523">
        <w:rPr>
          <w:rFonts w:eastAsia="Times New Roman" w:cs="Times New Roman"/>
          <w:b/>
          <w:bCs/>
          <w:color w:val="000000" w:themeColor="text1"/>
          <w:szCs w:val="36"/>
          <w:highlight w:val="cyan"/>
          <w:lang w:eastAsia="de-DE"/>
        </w:rPr>
        <w:t xml:space="preserve"> </w:t>
      </w:r>
      <w:proofErr w:type="spellStart"/>
      <w:r w:rsidRPr="001E6523">
        <w:rPr>
          <w:rFonts w:eastAsia="Times New Roman" w:cs="Times New Roman"/>
          <w:b/>
          <w:bCs/>
          <w:color w:val="000000" w:themeColor="text1"/>
          <w:szCs w:val="36"/>
          <w:highlight w:val="cyan"/>
          <w:lang w:eastAsia="de-DE"/>
        </w:rPr>
        <w:t>cases</w:t>
      </w:r>
      <w:proofErr w:type="spellEnd"/>
      <w:r>
        <w:rPr>
          <w:rFonts w:eastAsia="Times New Roman" w:cs="Times New Roman"/>
          <w:b/>
          <w:bCs/>
          <w:color w:val="000000" w:themeColor="text1"/>
          <w:szCs w:val="36"/>
          <w:highlight w:val="cyan"/>
          <w:lang w:eastAsia="de-DE"/>
        </w:rPr>
        <w:t>.</w:t>
      </w:r>
    </w:p>
    <w:p w:rsidR="0097160F" w:rsidRPr="00075FE6" w:rsidRDefault="0097160F" w:rsidP="0097160F">
      <w:pPr>
        <w:pStyle w:val="Listenabsatz"/>
        <w:spacing w:before="100" w:beforeAutospacing="1" w:after="100" w:afterAutospacing="1"/>
        <w:ind w:left="1045"/>
        <w:outlineLvl w:val="1"/>
        <w:rPr>
          <w:rFonts w:eastAsia="Times New Roman" w:cs="Times New Roman"/>
          <w:bCs/>
          <w:color w:val="000000" w:themeColor="text1"/>
          <w:szCs w:val="36"/>
          <w:highlight w:val="cyan"/>
          <w:lang w:eastAsia="de-DE"/>
        </w:rPr>
      </w:pPr>
    </w:p>
    <w:p w:rsidR="0097160F" w:rsidRDefault="0097160F" w:rsidP="0097160F">
      <w:pPr>
        <w:pStyle w:val="Listenabsatz"/>
        <w:numPr>
          <w:ilvl w:val="0"/>
          <w:numId w:val="1"/>
        </w:numPr>
        <w:spacing w:before="100" w:beforeAutospacing="1" w:after="100" w:afterAutospacing="1"/>
        <w:ind w:left="674"/>
        <w:outlineLvl w:val="1"/>
        <w:rPr>
          <w:rFonts w:eastAsia="Times New Roman" w:cs="Times New Roman"/>
          <w:bCs/>
          <w:szCs w:val="36"/>
          <w:lang w:eastAsia="de-DE"/>
        </w:rPr>
      </w:pPr>
      <w:r>
        <w:rPr>
          <w:rFonts w:eastAsia="Times New Roman" w:cs="Times New Roman"/>
          <w:bCs/>
          <w:szCs w:val="36"/>
          <w:lang w:eastAsia="de-DE"/>
        </w:rPr>
        <w:t>Was kann man aus</w:t>
      </w:r>
      <w:r w:rsidR="001A5B95">
        <w:rPr>
          <w:rFonts w:eastAsia="Times New Roman" w:cs="Times New Roman"/>
          <w:bCs/>
          <w:szCs w:val="36"/>
          <w:lang w:eastAsia="de-DE"/>
        </w:rPr>
        <w:t xml:space="preserve"> den</w:t>
      </w:r>
      <w:r>
        <w:rPr>
          <w:rFonts w:eastAsia="Times New Roman" w:cs="Times New Roman"/>
          <w:bCs/>
          <w:szCs w:val="36"/>
          <w:lang w:eastAsia="de-DE"/>
        </w:rPr>
        <w:t xml:space="preserve"> folgenden Zutaten kochen?</w:t>
      </w:r>
      <w:r w:rsidR="00AA6E9D">
        <w:rPr>
          <w:rFonts w:eastAsia="Times New Roman" w:cs="Times New Roman"/>
          <w:bCs/>
          <w:szCs w:val="36"/>
          <w:lang w:eastAsia="de-DE"/>
        </w:rPr>
        <w:t xml:space="preserve">                             </w:t>
      </w:r>
      <w:r w:rsidR="00AA6E9D" w:rsidRPr="00AA6E9D">
        <w:rPr>
          <w:rFonts w:eastAsia="Times New Roman" w:cs="Times New Roman"/>
          <w:bCs/>
          <w:i/>
          <w:color w:val="FF0000"/>
          <w:szCs w:val="36"/>
          <w:lang w:eastAsia="de-DE"/>
        </w:rPr>
        <w:t xml:space="preserve">Des </w:t>
      </w:r>
      <w:proofErr w:type="spellStart"/>
      <w:r w:rsidR="00AA6E9D" w:rsidRPr="00AA6E9D">
        <w:rPr>
          <w:rFonts w:eastAsia="Times New Roman" w:cs="Times New Roman"/>
          <w:bCs/>
          <w:i/>
          <w:color w:val="FF0000"/>
          <w:szCs w:val="36"/>
          <w:lang w:eastAsia="de-DE"/>
        </w:rPr>
        <w:t>crêpes</w:t>
      </w:r>
      <w:proofErr w:type="spellEnd"/>
    </w:p>
    <w:p w:rsidR="0097160F" w:rsidRDefault="0097160F" w:rsidP="0097160F">
      <w:pPr>
        <w:pStyle w:val="Listenabsatz"/>
        <w:spacing w:before="100" w:beforeAutospacing="1" w:after="100" w:afterAutospacing="1"/>
        <w:ind w:left="1045"/>
        <w:outlineLvl w:val="1"/>
        <w:rPr>
          <w:rFonts w:eastAsia="Times New Roman" w:cs="Times New Roman"/>
          <w:bCs/>
          <w:szCs w:val="36"/>
          <w:lang w:eastAsia="de-DE"/>
        </w:rPr>
      </w:pPr>
      <w:r>
        <w:rPr>
          <w:rFonts w:eastAsia="Times New Roman" w:cs="Times New Roman"/>
          <w:bCs/>
          <w:szCs w:val="36"/>
          <w:lang w:eastAsia="de-DE"/>
        </w:rPr>
        <w:t>Milch, Eier, Mehl, Öl, eine Prise Salz</w:t>
      </w:r>
    </w:p>
    <w:p w:rsidR="0097160F" w:rsidRPr="00A91ADC" w:rsidRDefault="0097160F" w:rsidP="0097160F">
      <w:pPr>
        <w:pStyle w:val="Listenabsatz"/>
        <w:spacing w:before="100" w:beforeAutospacing="1" w:after="100" w:afterAutospacing="1"/>
        <w:ind w:left="1045"/>
        <w:outlineLvl w:val="1"/>
        <w:rPr>
          <w:rFonts w:eastAsia="Times New Roman" w:cs="Times New Roman"/>
          <w:bCs/>
          <w:szCs w:val="36"/>
          <w:lang w:val="fr-FR" w:eastAsia="de-DE"/>
        </w:rPr>
      </w:pPr>
      <w:proofErr w:type="gramStart"/>
      <w:r w:rsidRPr="00A91ADC">
        <w:rPr>
          <w:rFonts w:eastAsia="Times New Roman" w:cs="Times New Roman"/>
          <w:bCs/>
          <w:szCs w:val="36"/>
          <w:lang w:val="fr-FR" w:eastAsia="de-DE"/>
        </w:rPr>
        <w:t>du</w:t>
      </w:r>
      <w:proofErr w:type="gramEnd"/>
      <w:r w:rsidRPr="00A91ADC">
        <w:rPr>
          <w:rFonts w:eastAsia="Times New Roman" w:cs="Times New Roman"/>
          <w:bCs/>
          <w:szCs w:val="36"/>
          <w:lang w:val="fr-FR" w:eastAsia="de-DE"/>
        </w:rPr>
        <w:t xml:space="preserve"> lait, des </w:t>
      </w:r>
      <w:proofErr w:type="spellStart"/>
      <w:r w:rsidRPr="00A91ADC">
        <w:rPr>
          <w:rFonts w:eastAsia="Times New Roman" w:cs="Times New Roman"/>
          <w:bCs/>
          <w:szCs w:val="36"/>
          <w:lang w:val="fr-FR" w:eastAsia="de-DE"/>
        </w:rPr>
        <w:t>oeufs</w:t>
      </w:r>
      <w:proofErr w:type="spellEnd"/>
      <w:r w:rsidRPr="00A91ADC">
        <w:rPr>
          <w:rFonts w:eastAsia="Times New Roman" w:cs="Times New Roman"/>
          <w:bCs/>
          <w:szCs w:val="36"/>
          <w:lang w:val="fr-FR" w:eastAsia="de-DE"/>
        </w:rPr>
        <w:t>, de la farine, de l’huile, une pincée de sel</w:t>
      </w:r>
    </w:p>
    <w:p w:rsidR="0097160F" w:rsidRPr="00A91ADC" w:rsidRDefault="0097160F" w:rsidP="0097160F">
      <w:pPr>
        <w:pStyle w:val="Listenabsatz"/>
        <w:spacing w:before="100" w:beforeAutospacing="1" w:after="100" w:afterAutospacing="1"/>
        <w:ind w:left="1045"/>
        <w:outlineLvl w:val="1"/>
        <w:rPr>
          <w:rFonts w:eastAsia="Times New Roman" w:cs="Times New Roman"/>
          <w:bCs/>
          <w:szCs w:val="36"/>
          <w:lang w:val="fr-FR" w:eastAsia="de-DE"/>
        </w:rPr>
      </w:pPr>
    </w:p>
    <w:p w:rsidR="0097160F" w:rsidRPr="00A91ADC" w:rsidRDefault="0097160F" w:rsidP="0097160F">
      <w:pPr>
        <w:pStyle w:val="Listenabsatz"/>
        <w:numPr>
          <w:ilvl w:val="0"/>
          <w:numId w:val="1"/>
        </w:numPr>
        <w:spacing w:before="100" w:beforeAutospacing="1" w:after="100" w:afterAutospacing="1"/>
        <w:ind w:left="674"/>
        <w:outlineLvl w:val="1"/>
        <w:rPr>
          <w:rFonts w:eastAsia="Times New Roman" w:cs="Times New Roman"/>
          <w:bCs/>
          <w:szCs w:val="36"/>
          <w:lang w:val="fr-FR" w:eastAsia="de-DE"/>
        </w:rPr>
      </w:pPr>
      <w:r w:rsidRPr="00A91ADC">
        <w:rPr>
          <w:rFonts w:eastAsia="Times New Roman" w:cs="Times New Roman"/>
          <w:bCs/>
          <w:szCs w:val="36"/>
          <w:lang w:val="fr-FR" w:eastAsia="de-DE"/>
        </w:rPr>
        <w:t>Je suis à la fin du matin</w:t>
      </w:r>
    </w:p>
    <w:p w:rsidR="0097160F" w:rsidRPr="00A91ADC" w:rsidRDefault="0097160F" w:rsidP="0097160F">
      <w:pPr>
        <w:pStyle w:val="Listenabsatz"/>
        <w:spacing w:before="100" w:beforeAutospacing="1" w:after="100" w:afterAutospacing="1"/>
        <w:ind w:left="1045"/>
        <w:outlineLvl w:val="1"/>
        <w:rPr>
          <w:rFonts w:eastAsia="Times New Roman" w:cs="Times New Roman"/>
          <w:bCs/>
          <w:szCs w:val="36"/>
          <w:lang w:val="fr-FR" w:eastAsia="de-DE"/>
        </w:rPr>
      </w:pPr>
      <w:r w:rsidRPr="00A91ADC">
        <w:rPr>
          <w:rFonts w:eastAsia="Times New Roman" w:cs="Times New Roman"/>
          <w:bCs/>
          <w:szCs w:val="36"/>
          <w:lang w:val="fr-FR" w:eastAsia="de-DE"/>
        </w:rPr>
        <w:t xml:space="preserve">Au début de la nuit </w:t>
      </w:r>
    </w:p>
    <w:p w:rsidR="0097160F" w:rsidRPr="00A91ADC" w:rsidRDefault="0097160F" w:rsidP="0097160F">
      <w:pPr>
        <w:pStyle w:val="Listenabsatz"/>
        <w:spacing w:before="100" w:beforeAutospacing="1" w:after="100" w:afterAutospacing="1"/>
        <w:ind w:left="1045"/>
        <w:outlineLvl w:val="1"/>
        <w:rPr>
          <w:rFonts w:eastAsia="Times New Roman" w:cs="Times New Roman"/>
          <w:bCs/>
          <w:szCs w:val="36"/>
          <w:lang w:val="fr-FR" w:eastAsia="de-DE"/>
        </w:rPr>
      </w:pPr>
      <w:r w:rsidRPr="00A91ADC">
        <w:rPr>
          <w:rFonts w:eastAsia="Times New Roman" w:cs="Times New Roman"/>
          <w:bCs/>
          <w:szCs w:val="36"/>
          <w:lang w:val="fr-FR" w:eastAsia="de-DE"/>
        </w:rPr>
        <w:t>Au milieu de la journée</w:t>
      </w:r>
    </w:p>
    <w:p w:rsidR="0097160F" w:rsidRPr="00A91ADC" w:rsidRDefault="0097160F" w:rsidP="0097160F">
      <w:pPr>
        <w:pStyle w:val="Listenabsatz"/>
        <w:spacing w:before="100" w:beforeAutospacing="1" w:after="100" w:afterAutospacing="1"/>
        <w:ind w:left="1045"/>
        <w:outlineLvl w:val="1"/>
        <w:rPr>
          <w:rFonts w:eastAsia="Times New Roman" w:cs="Times New Roman"/>
          <w:bCs/>
          <w:szCs w:val="36"/>
          <w:lang w:val="fr-FR" w:eastAsia="de-DE"/>
        </w:rPr>
      </w:pPr>
      <w:r w:rsidRPr="00A91ADC">
        <w:rPr>
          <w:rFonts w:eastAsia="Times New Roman" w:cs="Times New Roman"/>
          <w:bCs/>
          <w:szCs w:val="36"/>
          <w:lang w:val="fr-FR" w:eastAsia="de-DE"/>
        </w:rPr>
        <w:t>Absent dans midi</w:t>
      </w:r>
    </w:p>
    <w:p w:rsidR="0097160F" w:rsidRPr="00A91ADC" w:rsidRDefault="0097160F" w:rsidP="0097160F">
      <w:pPr>
        <w:pStyle w:val="Listenabsatz"/>
        <w:spacing w:before="100" w:beforeAutospacing="1" w:after="100" w:afterAutospacing="1"/>
        <w:ind w:left="1045"/>
        <w:outlineLvl w:val="1"/>
        <w:rPr>
          <w:rFonts w:eastAsia="Times New Roman" w:cs="Times New Roman"/>
          <w:bCs/>
          <w:szCs w:val="36"/>
          <w:lang w:val="fr-FR" w:eastAsia="de-DE"/>
        </w:rPr>
      </w:pPr>
      <w:r w:rsidRPr="00A91ADC">
        <w:rPr>
          <w:rFonts w:eastAsia="Times New Roman" w:cs="Times New Roman"/>
          <w:bCs/>
          <w:szCs w:val="36"/>
          <w:lang w:val="fr-FR" w:eastAsia="de-DE"/>
        </w:rPr>
        <w:t>Deux fois dans l’année</w:t>
      </w:r>
    </w:p>
    <w:p w:rsidR="0097160F" w:rsidRPr="00AA6E9D" w:rsidRDefault="0097160F" w:rsidP="0097160F">
      <w:pPr>
        <w:pStyle w:val="Listenabsatz"/>
        <w:spacing w:before="100" w:beforeAutospacing="1" w:after="100" w:afterAutospacing="1"/>
        <w:ind w:left="1045"/>
        <w:outlineLvl w:val="1"/>
        <w:rPr>
          <w:rFonts w:eastAsia="Times New Roman" w:cs="Times New Roman"/>
          <w:bCs/>
          <w:i/>
          <w:color w:val="FF0000"/>
          <w:szCs w:val="36"/>
          <w:lang w:eastAsia="de-DE"/>
        </w:rPr>
      </w:pPr>
      <w:proofErr w:type="spellStart"/>
      <w:r w:rsidRPr="00075FE6">
        <w:rPr>
          <w:rFonts w:eastAsia="Times New Roman" w:cs="Times New Roman"/>
          <w:b/>
          <w:bCs/>
          <w:szCs w:val="36"/>
          <w:lang w:eastAsia="de-DE"/>
        </w:rPr>
        <w:t>Qui</w:t>
      </w:r>
      <w:proofErr w:type="spellEnd"/>
      <w:r w:rsidRPr="00075FE6">
        <w:rPr>
          <w:rFonts w:eastAsia="Times New Roman" w:cs="Times New Roman"/>
          <w:b/>
          <w:bCs/>
          <w:szCs w:val="36"/>
          <w:lang w:eastAsia="de-DE"/>
        </w:rPr>
        <w:t xml:space="preserve"> </w:t>
      </w:r>
      <w:proofErr w:type="spellStart"/>
      <w:r w:rsidRPr="00075FE6">
        <w:rPr>
          <w:rFonts w:eastAsia="Times New Roman" w:cs="Times New Roman"/>
          <w:b/>
          <w:bCs/>
          <w:szCs w:val="36"/>
          <w:lang w:eastAsia="de-DE"/>
        </w:rPr>
        <w:t>suis</w:t>
      </w:r>
      <w:proofErr w:type="spellEnd"/>
      <w:r w:rsidRPr="00075FE6">
        <w:rPr>
          <w:rFonts w:eastAsia="Times New Roman" w:cs="Times New Roman"/>
          <w:b/>
          <w:bCs/>
          <w:szCs w:val="36"/>
          <w:lang w:eastAsia="de-DE"/>
        </w:rPr>
        <w:t>-</w:t>
      </w:r>
      <w:proofErr w:type="gramStart"/>
      <w:r w:rsidRPr="00075FE6">
        <w:rPr>
          <w:rFonts w:eastAsia="Times New Roman" w:cs="Times New Roman"/>
          <w:b/>
          <w:bCs/>
          <w:szCs w:val="36"/>
          <w:lang w:eastAsia="de-DE"/>
        </w:rPr>
        <w:t>je ?</w:t>
      </w:r>
      <w:proofErr w:type="gramEnd"/>
      <w:r w:rsidR="00AA6E9D">
        <w:rPr>
          <w:rFonts w:eastAsia="Times New Roman" w:cs="Times New Roman"/>
          <w:b/>
          <w:bCs/>
          <w:szCs w:val="36"/>
          <w:lang w:eastAsia="de-DE"/>
        </w:rPr>
        <w:t xml:space="preserve">    </w:t>
      </w:r>
      <w:r w:rsidR="001A5B95">
        <w:rPr>
          <w:rFonts w:eastAsia="Times New Roman" w:cs="Times New Roman"/>
          <w:b/>
          <w:bCs/>
          <w:szCs w:val="36"/>
          <w:lang w:eastAsia="de-DE"/>
        </w:rPr>
        <w:tab/>
      </w:r>
      <w:r w:rsidR="001A5B95">
        <w:rPr>
          <w:rFonts w:eastAsia="Times New Roman" w:cs="Times New Roman"/>
          <w:b/>
          <w:bCs/>
          <w:szCs w:val="36"/>
          <w:lang w:eastAsia="de-DE"/>
        </w:rPr>
        <w:tab/>
      </w:r>
      <w:r w:rsidR="00AA6E9D" w:rsidRPr="001A5B95">
        <w:rPr>
          <w:rFonts w:eastAsia="Times New Roman" w:cs="Times New Roman"/>
          <w:bCs/>
          <w:i/>
          <w:color w:val="FF0000"/>
          <w:szCs w:val="36"/>
          <w:lang w:eastAsia="de-D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der Buchstabe N</w:t>
      </w:r>
    </w:p>
    <w:p w:rsidR="0097160F" w:rsidRPr="00AA6E9D" w:rsidRDefault="0097160F" w:rsidP="0097160F">
      <w:pPr>
        <w:pStyle w:val="Listenabsatz"/>
        <w:spacing w:before="100" w:beforeAutospacing="1" w:after="100" w:afterAutospacing="1"/>
        <w:ind w:left="1045"/>
        <w:outlineLvl w:val="1"/>
        <w:rPr>
          <w:rFonts w:eastAsia="Times New Roman" w:cs="Times New Roman"/>
          <w:bCs/>
          <w:i/>
          <w:color w:val="FF0000"/>
          <w:szCs w:val="36"/>
          <w:lang w:eastAsia="de-DE"/>
        </w:rPr>
      </w:pPr>
    </w:p>
    <w:p w:rsidR="0097160F" w:rsidRDefault="0097160F" w:rsidP="0097160F">
      <w:pPr>
        <w:pStyle w:val="Listenabsatz"/>
        <w:numPr>
          <w:ilvl w:val="0"/>
          <w:numId w:val="1"/>
        </w:numPr>
        <w:spacing w:before="100" w:beforeAutospacing="1" w:after="100" w:afterAutospacing="1"/>
        <w:ind w:left="674"/>
        <w:outlineLvl w:val="1"/>
        <w:rPr>
          <w:rFonts w:eastAsia="Times New Roman" w:cs="Times New Roman"/>
          <w:bCs/>
          <w:szCs w:val="36"/>
          <w:lang w:val="fr-FR" w:eastAsia="de-DE"/>
        </w:rPr>
      </w:pPr>
      <w:r w:rsidRPr="00A91ADC">
        <w:rPr>
          <w:rFonts w:eastAsia="Times New Roman" w:cs="Times New Roman"/>
          <w:bCs/>
          <w:szCs w:val="36"/>
          <w:lang w:val="fr-FR" w:eastAsia="de-DE"/>
        </w:rPr>
        <w:t>Faites une pyramide humaine avec les membres du groupe</w:t>
      </w:r>
    </w:p>
    <w:p w:rsidR="0097160F" w:rsidRPr="001E6523" w:rsidRDefault="0097160F" w:rsidP="0097160F">
      <w:pPr>
        <w:pStyle w:val="Listenabsatz"/>
        <w:spacing w:before="100" w:beforeAutospacing="1" w:after="100" w:afterAutospacing="1"/>
        <w:ind w:left="532"/>
        <w:outlineLvl w:val="1"/>
        <w:rPr>
          <w:rFonts w:eastAsia="Times New Roman" w:cs="Times New Roman"/>
          <w:bCs/>
          <w:szCs w:val="36"/>
          <w:lang w:eastAsia="de-DE"/>
        </w:rPr>
      </w:pPr>
      <w:r>
        <w:rPr>
          <w:rFonts w:eastAsia="Times New Roman" w:cs="Times New Roman"/>
          <w:bCs/>
          <w:szCs w:val="36"/>
          <w:lang w:eastAsia="de-DE"/>
        </w:rPr>
        <w:t xml:space="preserve">   </w:t>
      </w:r>
      <w:r w:rsidRPr="001E6523">
        <w:rPr>
          <w:rFonts w:eastAsia="Times New Roman" w:cs="Times New Roman"/>
          <w:bCs/>
          <w:szCs w:val="36"/>
          <w:lang w:eastAsia="de-DE"/>
        </w:rPr>
        <w:t>Macht eine Menschenpyramide mit den Gruppenmitgliedern.</w:t>
      </w:r>
    </w:p>
    <w:p w:rsidR="0097160F" w:rsidRPr="00075FE6" w:rsidRDefault="0097160F" w:rsidP="0097160F">
      <w:pPr>
        <w:pStyle w:val="Listenabsatz"/>
        <w:spacing w:before="100" w:beforeAutospacing="1" w:after="100" w:afterAutospacing="1"/>
        <w:ind w:left="1045"/>
        <w:outlineLvl w:val="1"/>
        <w:rPr>
          <w:rFonts w:eastAsia="Times New Roman" w:cs="Times New Roman"/>
          <w:bCs/>
          <w:szCs w:val="36"/>
          <w:lang w:eastAsia="de-DE"/>
        </w:rPr>
      </w:pPr>
      <w:r>
        <w:rPr>
          <w:rFonts w:eastAsia="Times New Roman" w:cs="Times New Roman"/>
          <w:bCs/>
          <w:szCs w:val="36"/>
          <w:lang w:eastAsia="de-DE"/>
        </w:rPr>
        <w:t xml:space="preserve"> </w:t>
      </w:r>
    </w:p>
    <w:p w:rsidR="0097160F" w:rsidRDefault="0097160F" w:rsidP="0097160F">
      <w:pPr>
        <w:pStyle w:val="Listenabsatz"/>
        <w:numPr>
          <w:ilvl w:val="0"/>
          <w:numId w:val="1"/>
        </w:numPr>
        <w:spacing w:before="100" w:beforeAutospacing="1" w:after="100" w:afterAutospacing="1"/>
        <w:ind w:left="674"/>
        <w:outlineLvl w:val="1"/>
        <w:rPr>
          <w:rFonts w:eastAsia="Times New Roman" w:cs="Times New Roman"/>
          <w:bCs/>
          <w:szCs w:val="36"/>
          <w:lang w:eastAsia="de-DE"/>
        </w:rPr>
      </w:pPr>
      <w:r>
        <w:rPr>
          <w:rFonts w:eastAsia="Times New Roman" w:cs="Times New Roman"/>
          <w:bCs/>
          <w:szCs w:val="36"/>
          <w:lang w:eastAsia="de-DE"/>
        </w:rPr>
        <w:t xml:space="preserve">Was erkennt ihr auf diesem Bild?     </w:t>
      </w:r>
      <w:r w:rsidRPr="006E0F8E">
        <w:rPr>
          <w:rFonts w:eastAsia="Times New Roman" w:cs="Times New Roman"/>
          <w:bCs/>
          <w:i/>
          <w:szCs w:val="36"/>
          <w:lang w:eastAsia="de-DE"/>
        </w:rPr>
        <w:t>(verzerrtes Bild)</w:t>
      </w:r>
    </w:p>
    <w:p w:rsidR="0097160F" w:rsidRPr="006E0F8E" w:rsidRDefault="0097160F" w:rsidP="0097160F">
      <w:pPr>
        <w:pStyle w:val="Listenabsatz"/>
        <w:spacing w:before="100" w:beforeAutospacing="1" w:after="100" w:afterAutospacing="1"/>
        <w:ind w:left="674"/>
        <w:outlineLvl w:val="1"/>
        <w:rPr>
          <w:rFonts w:eastAsia="Times New Roman" w:cs="Times New Roman"/>
          <w:bCs/>
          <w:szCs w:val="36"/>
          <w:lang w:val="fr-FR" w:eastAsia="de-DE"/>
        </w:rPr>
      </w:pPr>
      <w:r w:rsidRPr="006E0F8E">
        <w:rPr>
          <w:rFonts w:eastAsia="Times New Roman" w:cs="Times New Roman"/>
          <w:bCs/>
          <w:szCs w:val="36"/>
          <w:lang w:val="fr-FR" w:eastAsia="de-DE"/>
        </w:rPr>
        <w:t>Qu’est-ce que vous voyez sur cette image?</w:t>
      </w:r>
      <w:r>
        <w:rPr>
          <w:rFonts w:eastAsia="Times New Roman" w:cs="Times New Roman"/>
          <w:bCs/>
          <w:szCs w:val="36"/>
          <w:lang w:val="fr-FR" w:eastAsia="de-DE"/>
        </w:rPr>
        <w:t xml:space="preserve">  </w:t>
      </w:r>
      <w:r w:rsidRPr="006E0F8E">
        <w:rPr>
          <w:rFonts w:eastAsia="Times New Roman" w:cs="Times New Roman"/>
          <w:bCs/>
          <w:i/>
          <w:szCs w:val="36"/>
          <w:lang w:val="fr-FR" w:eastAsia="de-DE"/>
        </w:rPr>
        <w:t>(</w:t>
      </w:r>
      <w:proofErr w:type="gramStart"/>
      <w:r w:rsidRPr="006E0F8E">
        <w:rPr>
          <w:rFonts w:eastAsia="Times New Roman" w:cs="Times New Roman"/>
          <w:bCs/>
          <w:i/>
          <w:szCs w:val="36"/>
          <w:lang w:val="fr-FR" w:eastAsia="de-DE"/>
        </w:rPr>
        <w:t>image</w:t>
      </w:r>
      <w:proofErr w:type="gramEnd"/>
      <w:r w:rsidRPr="006E0F8E">
        <w:rPr>
          <w:rFonts w:eastAsia="Times New Roman" w:cs="Times New Roman"/>
          <w:bCs/>
          <w:i/>
          <w:szCs w:val="36"/>
          <w:lang w:val="fr-FR" w:eastAsia="de-DE"/>
        </w:rPr>
        <w:t xml:space="preserve"> tordue)</w:t>
      </w:r>
    </w:p>
    <w:p w:rsidR="0097160F" w:rsidRPr="00A91ADC" w:rsidRDefault="0097160F" w:rsidP="0097160F">
      <w:pPr>
        <w:pStyle w:val="Listenabsatz"/>
        <w:spacing w:before="100" w:beforeAutospacing="1" w:after="100" w:afterAutospacing="1"/>
        <w:ind w:left="1045"/>
        <w:outlineLvl w:val="1"/>
        <w:rPr>
          <w:rFonts w:eastAsia="Times New Roman" w:cs="Times New Roman"/>
          <w:bCs/>
          <w:szCs w:val="36"/>
          <w:lang w:val="fr-FR" w:eastAsia="de-DE"/>
        </w:rPr>
      </w:pPr>
    </w:p>
    <w:p w:rsidR="0097160F" w:rsidRPr="00370F90" w:rsidRDefault="0097160F" w:rsidP="0097160F">
      <w:pPr>
        <w:pStyle w:val="Listenabsatz"/>
        <w:numPr>
          <w:ilvl w:val="0"/>
          <w:numId w:val="1"/>
        </w:numPr>
        <w:spacing w:before="100" w:beforeAutospacing="1" w:after="100" w:afterAutospacing="1"/>
        <w:ind w:left="674"/>
        <w:outlineLvl w:val="1"/>
        <w:rPr>
          <w:rFonts w:eastAsia="Times New Roman" w:cs="Times New Roman"/>
          <w:bCs/>
          <w:szCs w:val="36"/>
          <w:lang w:eastAsia="de-DE"/>
        </w:rPr>
      </w:pPr>
      <w:r w:rsidRPr="00370F90">
        <w:rPr>
          <w:rFonts w:eastAsia="Times New Roman" w:cs="Times New Roman"/>
          <w:bCs/>
          <w:szCs w:val="36"/>
          <w:lang w:eastAsia="de-DE"/>
        </w:rPr>
        <w:t>Fahrt eine Minute Schubkarre mit euren Teammitgliedern</w:t>
      </w:r>
      <w:r>
        <w:rPr>
          <w:rFonts w:eastAsia="Times New Roman" w:cs="Times New Roman"/>
          <w:bCs/>
          <w:szCs w:val="36"/>
          <w:lang w:eastAsia="de-DE"/>
        </w:rPr>
        <w:t>.</w:t>
      </w:r>
    </w:p>
    <w:p w:rsidR="0097160F" w:rsidRPr="00EB1158" w:rsidRDefault="0097160F" w:rsidP="0097160F">
      <w:pPr>
        <w:pStyle w:val="Listenabsatz"/>
        <w:spacing w:before="100" w:beforeAutospacing="1" w:after="100" w:afterAutospacing="1"/>
        <w:ind w:left="674"/>
        <w:outlineLvl w:val="1"/>
        <w:rPr>
          <w:rFonts w:eastAsia="Times New Roman" w:cs="Times New Roman"/>
          <w:bCs/>
          <w:szCs w:val="36"/>
          <w:lang w:eastAsia="de-DE"/>
        </w:rPr>
      </w:pPr>
      <w:r w:rsidRPr="00EB1158">
        <w:rPr>
          <w:rFonts w:eastAsia="Times New Roman" w:cs="Times New Roman"/>
          <w:bCs/>
          <w:szCs w:val="36"/>
          <w:lang w:val="fr-FR" w:eastAsia="de-DE"/>
        </w:rPr>
        <w:t>Faites la brouette avec les membres de votre groupe</w:t>
      </w:r>
      <w:r>
        <w:rPr>
          <w:rFonts w:eastAsia="Times New Roman" w:cs="Times New Roman"/>
          <w:bCs/>
          <w:szCs w:val="36"/>
          <w:lang w:val="fr-FR" w:eastAsia="de-DE"/>
        </w:rPr>
        <w:t xml:space="preserve"> pendant une minute. </w:t>
      </w:r>
    </w:p>
    <w:p w:rsidR="0097160F" w:rsidRPr="00EB1158" w:rsidRDefault="0097160F" w:rsidP="0097160F">
      <w:pPr>
        <w:pStyle w:val="Listenabsatz"/>
        <w:spacing w:before="100" w:beforeAutospacing="1" w:after="100" w:afterAutospacing="1"/>
        <w:ind w:left="674"/>
        <w:outlineLvl w:val="1"/>
        <w:rPr>
          <w:rFonts w:eastAsia="Times New Roman" w:cs="Times New Roman"/>
          <w:bCs/>
          <w:szCs w:val="36"/>
          <w:lang w:eastAsia="de-DE"/>
        </w:rPr>
      </w:pPr>
    </w:p>
    <w:p w:rsidR="0097160F" w:rsidRPr="00AA6E9D" w:rsidRDefault="0097160F" w:rsidP="00AA6E9D">
      <w:pPr>
        <w:pStyle w:val="Listenabsatz"/>
        <w:numPr>
          <w:ilvl w:val="0"/>
          <w:numId w:val="1"/>
        </w:numPr>
        <w:spacing w:before="100" w:beforeAutospacing="1" w:after="100" w:afterAutospacing="1"/>
        <w:ind w:left="674"/>
        <w:outlineLvl w:val="1"/>
        <w:rPr>
          <w:rFonts w:eastAsia="Times New Roman" w:cs="Times New Roman"/>
          <w:bCs/>
          <w:szCs w:val="36"/>
          <w:lang w:val="fr-FR" w:eastAsia="de-DE"/>
        </w:rPr>
      </w:pPr>
      <w:r>
        <w:rPr>
          <w:rFonts w:eastAsia="Times New Roman" w:cs="Times New Roman"/>
          <w:bCs/>
          <w:szCs w:val="36"/>
          <w:lang w:val="fr-FR" w:eastAsia="de-DE"/>
        </w:rPr>
        <w:t>Faites deviner à votre groupe un animal que vous mimez.</w:t>
      </w:r>
    </w:p>
    <w:p w:rsidR="0097160F" w:rsidRPr="001E6523" w:rsidRDefault="0097160F" w:rsidP="0097160F">
      <w:pPr>
        <w:pStyle w:val="Listenabsatz"/>
        <w:spacing w:before="100" w:beforeAutospacing="1" w:after="100" w:afterAutospacing="1"/>
        <w:ind w:left="1045"/>
        <w:outlineLvl w:val="1"/>
        <w:rPr>
          <w:rFonts w:eastAsia="Times New Roman" w:cs="Times New Roman"/>
          <w:bCs/>
          <w:szCs w:val="36"/>
          <w:lang w:val="fr-FR" w:eastAsia="de-DE"/>
        </w:rPr>
      </w:pPr>
    </w:p>
    <w:p w:rsidR="0097160F" w:rsidRDefault="0097160F" w:rsidP="00AA6E9D">
      <w:pPr>
        <w:pStyle w:val="Listenabsatz"/>
        <w:numPr>
          <w:ilvl w:val="0"/>
          <w:numId w:val="1"/>
        </w:numPr>
        <w:spacing w:before="100" w:beforeAutospacing="1" w:after="100" w:afterAutospacing="1"/>
        <w:ind w:left="532"/>
        <w:outlineLvl w:val="1"/>
        <w:rPr>
          <w:rFonts w:eastAsia="Times New Roman" w:cs="Times New Roman"/>
          <w:b/>
          <w:bCs/>
          <w:color w:val="000000" w:themeColor="text1"/>
          <w:szCs w:val="36"/>
          <w:highlight w:val="cyan"/>
          <w:lang w:eastAsia="de-DE"/>
        </w:rPr>
      </w:pPr>
      <w:r w:rsidRPr="00A91ADC">
        <w:rPr>
          <w:rFonts w:eastAsia="Times New Roman" w:cs="Times New Roman"/>
          <w:b/>
          <w:bCs/>
          <w:color w:val="000000" w:themeColor="text1"/>
          <w:szCs w:val="36"/>
          <w:highlight w:val="cyan"/>
          <w:lang w:eastAsia="de-DE"/>
        </w:rPr>
        <w:t>Rückt fünf Felder vor</w:t>
      </w:r>
      <w:r>
        <w:rPr>
          <w:rFonts w:eastAsia="Times New Roman" w:cs="Times New Roman"/>
          <w:b/>
          <w:bCs/>
          <w:color w:val="000000" w:themeColor="text1"/>
          <w:szCs w:val="36"/>
          <w:highlight w:val="cyan"/>
          <w:lang w:eastAsia="de-DE"/>
        </w:rPr>
        <w:t xml:space="preserve">. </w:t>
      </w:r>
      <w:r>
        <w:rPr>
          <w:rFonts w:eastAsia="Times New Roman" w:cs="Times New Roman"/>
          <w:b/>
          <w:bCs/>
          <w:color w:val="000000" w:themeColor="text1"/>
          <w:szCs w:val="36"/>
          <w:highlight w:val="cyan"/>
          <w:lang w:eastAsia="de-DE"/>
        </w:rPr>
        <w:tab/>
      </w:r>
      <w:r>
        <w:rPr>
          <w:rFonts w:eastAsia="Times New Roman" w:cs="Times New Roman"/>
          <w:b/>
          <w:bCs/>
          <w:color w:val="000000" w:themeColor="text1"/>
          <w:szCs w:val="36"/>
          <w:highlight w:val="cyan"/>
          <w:lang w:eastAsia="de-DE"/>
        </w:rPr>
        <w:tab/>
      </w:r>
      <w:r>
        <w:rPr>
          <w:rFonts w:eastAsia="Times New Roman" w:cs="Times New Roman"/>
          <w:b/>
          <w:bCs/>
          <w:color w:val="000000" w:themeColor="text1"/>
          <w:szCs w:val="36"/>
          <w:highlight w:val="cyan"/>
          <w:lang w:eastAsia="de-DE"/>
        </w:rPr>
        <w:tab/>
      </w:r>
      <w:r>
        <w:rPr>
          <w:rFonts w:eastAsia="Times New Roman" w:cs="Times New Roman"/>
          <w:b/>
          <w:bCs/>
          <w:color w:val="000000" w:themeColor="text1"/>
          <w:szCs w:val="36"/>
          <w:highlight w:val="cyan"/>
          <w:lang w:eastAsia="de-DE"/>
        </w:rPr>
        <w:tab/>
      </w:r>
      <w:r>
        <w:rPr>
          <w:rFonts w:eastAsia="Times New Roman" w:cs="Times New Roman"/>
          <w:b/>
          <w:bCs/>
          <w:color w:val="000000" w:themeColor="text1"/>
          <w:szCs w:val="36"/>
          <w:highlight w:val="cyan"/>
          <w:lang w:eastAsia="de-DE"/>
        </w:rPr>
        <w:tab/>
      </w:r>
      <w:r>
        <w:rPr>
          <w:rFonts w:eastAsia="Times New Roman" w:cs="Times New Roman"/>
          <w:b/>
          <w:bCs/>
          <w:color w:val="000000" w:themeColor="text1"/>
          <w:szCs w:val="36"/>
          <w:highlight w:val="cyan"/>
          <w:lang w:eastAsia="de-DE"/>
        </w:rPr>
        <w:tab/>
      </w:r>
      <w:proofErr w:type="spellStart"/>
      <w:r w:rsidRPr="001E6523">
        <w:rPr>
          <w:rFonts w:eastAsia="Times New Roman" w:cs="Times New Roman"/>
          <w:b/>
          <w:bCs/>
          <w:color w:val="000000" w:themeColor="text1"/>
          <w:szCs w:val="36"/>
          <w:highlight w:val="cyan"/>
          <w:lang w:eastAsia="de-DE"/>
        </w:rPr>
        <w:t>Avancez</w:t>
      </w:r>
      <w:proofErr w:type="spellEnd"/>
      <w:r w:rsidRPr="001E6523">
        <w:rPr>
          <w:rFonts w:eastAsia="Times New Roman" w:cs="Times New Roman"/>
          <w:b/>
          <w:bCs/>
          <w:color w:val="000000" w:themeColor="text1"/>
          <w:szCs w:val="36"/>
          <w:highlight w:val="cyan"/>
          <w:lang w:eastAsia="de-DE"/>
        </w:rPr>
        <w:t xml:space="preserve"> de </w:t>
      </w:r>
      <w:proofErr w:type="spellStart"/>
      <w:r w:rsidRPr="001E6523">
        <w:rPr>
          <w:rFonts w:eastAsia="Times New Roman" w:cs="Times New Roman"/>
          <w:b/>
          <w:bCs/>
          <w:color w:val="000000" w:themeColor="text1"/>
          <w:szCs w:val="36"/>
          <w:highlight w:val="cyan"/>
          <w:lang w:eastAsia="de-DE"/>
        </w:rPr>
        <w:t>cinq</w:t>
      </w:r>
      <w:proofErr w:type="spellEnd"/>
      <w:r w:rsidRPr="001E6523">
        <w:rPr>
          <w:rFonts w:eastAsia="Times New Roman" w:cs="Times New Roman"/>
          <w:b/>
          <w:bCs/>
          <w:color w:val="000000" w:themeColor="text1"/>
          <w:szCs w:val="36"/>
          <w:highlight w:val="cyan"/>
          <w:lang w:eastAsia="de-DE"/>
        </w:rPr>
        <w:t xml:space="preserve"> </w:t>
      </w:r>
      <w:proofErr w:type="spellStart"/>
      <w:r w:rsidRPr="001E6523">
        <w:rPr>
          <w:rFonts w:eastAsia="Times New Roman" w:cs="Times New Roman"/>
          <w:b/>
          <w:bCs/>
          <w:color w:val="000000" w:themeColor="text1"/>
          <w:szCs w:val="36"/>
          <w:highlight w:val="cyan"/>
          <w:lang w:eastAsia="de-DE"/>
        </w:rPr>
        <w:t>cases</w:t>
      </w:r>
      <w:proofErr w:type="spellEnd"/>
      <w:r>
        <w:rPr>
          <w:rFonts w:eastAsia="Times New Roman" w:cs="Times New Roman"/>
          <w:b/>
          <w:bCs/>
          <w:color w:val="000000" w:themeColor="text1"/>
          <w:szCs w:val="36"/>
          <w:highlight w:val="cyan"/>
          <w:lang w:eastAsia="de-DE"/>
        </w:rPr>
        <w:t xml:space="preserve">. </w:t>
      </w:r>
    </w:p>
    <w:p w:rsidR="00AA6E9D" w:rsidRPr="00AA6E9D" w:rsidRDefault="00AA6E9D" w:rsidP="00AA6E9D">
      <w:pPr>
        <w:pStyle w:val="Listenabsatz"/>
        <w:spacing w:before="100" w:beforeAutospacing="1" w:after="100" w:afterAutospacing="1"/>
        <w:ind w:left="532"/>
        <w:outlineLvl w:val="1"/>
        <w:rPr>
          <w:rFonts w:eastAsia="Times New Roman" w:cs="Times New Roman"/>
          <w:b/>
          <w:bCs/>
          <w:color w:val="000000" w:themeColor="text1"/>
          <w:szCs w:val="36"/>
          <w:highlight w:val="cyan"/>
          <w:lang w:eastAsia="de-DE"/>
        </w:rPr>
      </w:pPr>
    </w:p>
    <w:p w:rsidR="0097160F" w:rsidRPr="00046E48" w:rsidRDefault="0097160F" w:rsidP="0097160F">
      <w:pPr>
        <w:pStyle w:val="Listenabsatz"/>
        <w:numPr>
          <w:ilvl w:val="0"/>
          <w:numId w:val="1"/>
        </w:numPr>
        <w:spacing w:before="100" w:beforeAutospacing="1" w:after="100" w:afterAutospacing="1"/>
        <w:ind w:left="674"/>
        <w:outlineLvl w:val="1"/>
        <w:rPr>
          <w:rFonts w:eastAsia="Times New Roman" w:cs="Times New Roman"/>
          <w:bCs/>
          <w:szCs w:val="36"/>
          <w:lang w:eastAsia="de-DE"/>
        </w:rPr>
      </w:pPr>
      <w:r>
        <w:rPr>
          <w:rFonts w:eastAsia="Times New Roman" w:cs="Times New Roman"/>
          <w:bCs/>
          <w:szCs w:val="36"/>
          <w:lang w:eastAsia="de-DE"/>
        </w:rPr>
        <w:t xml:space="preserve">Welche Zutat passt nicht zur Schwarzwälder Kirschtorte? </w:t>
      </w:r>
      <w:r w:rsidR="001A5B95">
        <w:rPr>
          <w:rFonts w:eastAsia="Times New Roman" w:cs="Times New Roman"/>
          <w:bCs/>
          <w:i/>
          <w:szCs w:val="36"/>
          <w:lang w:eastAsia="de-DE"/>
        </w:rPr>
        <w:t>(Schokolade, Kirsche</w:t>
      </w:r>
      <w:r w:rsidRPr="00A91ADC">
        <w:rPr>
          <w:rFonts w:eastAsia="Times New Roman" w:cs="Times New Roman"/>
          <w:bCs/>
          <w:i/>
          <w:szCs w:val="36"/>
          <w:lang w:eastAsia="de-DE"/>
        </w:rPr>
        <w:t xml:space="preserve">, Sahne, </w:t>
      </w:r>
      <w:r w:rsidRPr="00AA6E9D">
        <w:rPr>
          <w:rFonts w:eastAsia="Times New Roman" w:cs="Times New Roman"/>
          <w:bCs/>
          <w:i/>
          <w:color w:val="FF0000"/>
          <w:szCs w:val="36"/>
          <w:lang w:eastAsia="de-DE"/>
        </w:rPr>
        <w:t>Kaffee</w:t>
      </w:r>
      <w:r w:rsidRPr="00A91ADC">
        <w:rPr>
          <w:rFonts w:eastAsia="Times New Roman" w:cs="Times New Roman"/>
          <w:bCs/>
          <w:i/>
          <w:szCs w:val="36"/>
          <w:lang w:eastAsia="de-DE"/>
        </w:rPr>
        <w:t>)</w:t>
      </w:r>
      <w:r w:rsidR="00AA6E9D">
        <w:rPr>
          <w:rFonts w:eastAsia="Times New Roman" w:cs="Times New Roman"/>
          <w:bCs/>
          <w:i/>
          <w:szCs w:val="36"/>
          <w:lang w:eastAsia="de-DE"/>
        </w:rPr>
        <w:t xml:space="preserve"> </w:t>
      </w:r>
    </w:p>
    <w:p w:rsidR="0097160F" w:rsidRPr="001A5B95" w:rsidRDefault="0097160F" w:rsidP="0097160F">
      <w:pPr>
        <w:pStyle w:val="Listenabsatz"/>
        <w:spacing w:before="100" w:beforeAutospacing="1" w:after="100" w:afterAutospacing="1"/>
        <w:ind w:left="532"/>
        <w:outlineLvl w:val="1"/>
        <w:rPr>
          <w:rFonts w:eastAsia="Times New Roman" w:cs="Times New Roman"/>
          <w:b/>
          <w:bCs/>
          <w:szCs w:val="36"/>
          <w:lang w:eastAsia="de-DE"/>
        </w:rPr>
      </w:pPr>
      <w:r w:rsidRPr="001A5B95">
        <w:rPr>
          <w:b/>
          <w:noProof/>
          <w:lang w:eastAsia="de-DE"/>
        </w:rPr>
        <w:drawing>
          <wp:anchor distT="0" distB="0" distL="114300" distR="114300" simplePos="0" relativeHeight="251662336" behindDoc="0" locked="0" layoutInCell="1" allowOverlap="1" wp14:anchorId="42506CEB" wp14:editId="226F51C8">
            <wp:simplePos x="0" y="0"/>
            <wp:positionH relativeFrom="column">
              <wp:posOffset>1882140</wp:posOffset>
            </wp:positionH>
            <wp:positionV relativeFrom="paragraph">
              <wp:posOffset>76200</wp:posOffset>
            </wp:positionV>
            <wp:extent cx="367665" cy="335280"/>
            <wp:effectExtent l="0" t="0" r="0" b="7620"/>
            <wp:wrapThrough wrapText="bothSides">
              <wp:wrapPolygon edited="0">
                <wp:start x="0" y="0"/>
                <wp:lineTo x="0" y="20864"/>
                <wp:lineTo x="20145" y="20864"/>
                <wp:lineTo x="20145" y="0"/>
                <wp:lineTo x="0" y="0"/>
              </wp:wrapPolygon>
            </wp:wrapThrough>
            <wp:docPr id="5" name="Grafik 5" descr="Großer Würfel 1-6 | Handpuppen/Allgemeines Spielmateria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oßer Würfel 1-6 | Handpuppen/Allgemeines Spielmaterial ..."/>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7665" cy="3352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A5B95">
        <w:rPr>
          <w:rFonts w:eastAsia="Times New Roman" w:cs="Times New Roman"/>
          <w:b/>
          <w:bCs/>
          <w:szCs w:val="36"/>
          <w:lang w:eastAsia="de-DE"/>
        </w:rPr>
        <w:t xml:space="preserve"> </w:t>
      </w:r>
    </w:p>
    <w:p w:rsidR="008B32C5" w:rsidRPr="008B32C5" w:rsidRDefault="0097160F" w:rsidP="008B32C5">
      <w:pPr>
        <w:pStyle w:val="Listenabsatz"/>
        <w:numPr>
          <w:ilvl w:val="0"/>
          <w:numId w:val="1"/>
        </w:numPr>
        <w:spacing w:before="100" w:beforeAutospacing="1" w:after="100" w:afterAutospacing="1"/>
        <w:ind w:left="674"/>
        <w:outlineLvl w:val="1"/>
        <w:rPr>
          <w:rFonts w:eastAsia="Times New Roman" w:cs="Times New Roman"/>
          <w:b/>
          <w:bCs/>
          <w:szCs w:val="36"/>
          <w:highlight w:val="green"/>
          <w:lang w:eastAsia="de-DE"/>
        </w:rPr>
      </w:pPr>
      <w:r w:rsidRPr="001A5B95">
        <w:rPr>
          <w:rFonts w:eastAsia="Times New Roman" w:cs="Times New Roman"/>
          <w:b/>
          <w:bCs/>
          <w:szCs w:val="36"/>
          <w:highlight w:val="green"/>
          <w:lang w:eastAsia="de-DE"/>
        </w:rPr>
        <w:t xml:space="preserve">Würfelt noch </w:t>
      </w:r>
      <w:proofErr w:type="gramStart"/>
      <w:r w:rsidRPr="001A5B95">
        <w:rPr>
          <w:rFonts w:eastAsia="Times New Roman" w:cs="Times New Roman"/>
          <w:b/>
          <w:bCs/>
          <w:szCs w:val="36"/>
          <w:highlight w:val="green"/>
          <w:lang w:eastAsia="de-DE"/>
        </w:rPr>
        <w:t>einmal !</w:t>
      </w:r>
      <w:proofErr w:type="gramEnd"/>
      <w:r w:rsidRPr="001A5B95">
        <w:rPr>
          <w:rFonts w:eastAsia="Times New Roman" w:cs="Times New Roman"/>
          <w:b/>
          <w:bCs/>
          <w:szCs w:val="36"/>
          <w:highlight w:val="green"/>
          <w:lang w:eastAsia="de-DE"/>
        </w:rPr>
        <w:t xml:space="preserve"> </w:t>
      </w:r>
    </w:p>
    <w:p w:rsidR="0097160F" w:rsidRPr="008B32C5" w:rsidRDefault="00AA6E9D" w:rsidP="008B32C5">
      <w:pPr>
        <w:pStyle w:val="Listenabsatz"/>
        <w:spacing w:before="100" w:beforeAutospacing="1" w:after="100" w:afterAutospacing="1"/>
        <w:ind w:left="674"/>
        <w:outlineLvl w:val="1"/>
        <w:rPr>
          <w:rFonts w:eastAsia="Times New Roman" w:cs="Times New Roman"/>
          <w:b/>
          <w:bCs/>
          <w:szCs w:val="36"/>
          <w:highlight w:val="green"/>
          <w:lang w:eastAsia="de-DE"/>
        </w:rPr>
      </w:pPr>
      <w:r w:rsidRPr="008B32C5">
        <w:rPr>
          <w:rFonts w:eastAsia="Times New Roman" w:cs="Times New Roman"/>
          <w:bCs/>
          <w:szCs w:val="36"/>
          <w:lang w:val="fr-FR" w:eastAsia="de-DE"/>
        </w:rPr>
        <w:t xml:space="preserve">  </w:t>
      </w:r>
    </w:p>
    <w:p w:rsidR="0097160F" w:rsidRDefault="001A5B95" w:rsidP="0097160F">
      <w:pPr>
        <w:pStyle w:val="Listenabsatz"/>
        <w:numPr>
          <w:ilvl w:val="0"/>
          <w:numId w:val="1"/>
        </w:numPr>
        <w:spacing w:before="100" w:beforeAutospacing="1" w:after="100" w:afterAutospacing="1"/>
        <w:ind w:left="674"/>
        <w:outlineLvl w:val="1"/>
        <w:rPr>
          <w:rFonts w:eastAsia="Times New Roman" w:cs="Times New Roman"/>
          <w:bCs/>
          <w:szCs w:val="36"/>
          <w:lang w:eastAsia="de-DE"/>
        </w:rPr>
      </w:pPr>
      <w:r>
        <w:rPr>
          <w:rFonts w:eastAsia="Times New Roman" w:cs="Times New Roman"/>
          <w:bCs/>
          <w:szCs w:val="36"/>
          <w:lang w:eastAsia="de-DE"/>
        </w:rPr>
        <w:t>Nennt</w:t>
      </w:r>
      <w:r w:rsidR="0097160F" w:rsidRPr="00A91ADC">
        <w:rPr>
          <w:rFonts w:eastAsia="Times New Roman" w:cs="Times New Roman"/>
          <w:bCs/>
          <w:szCs w:val="36"/>
          <w:lang w:eastAsia="de-DE"/>
        </w:rPr>
        <w:t xml:space="preserve"> einen deutschen Sportler, d</w:t>
      </w:r>
      <w:r w:rsidR="0097160F">
        <w:rPr>
          <w:rFonts w:eastAsia="Times New Roman" w:cs="Times New Roman"/>
          <w:bCs/>
          <w:szCs w:val="36"/>
          <w:lang w:eastAsia="de-DE"/>
        </w:rPr>
        <w:t>er in einer französischen Mannschaft spielt oder gespielt hat.</w:t>
      </w:r>
    </w:p>
    <w:p w:rsidR="001120AD" w:rsidRDefault="001120AD" w:rsidP="001120AD">
      <w:pPr>
        <w:pStyle w:val="Listenabsatz"/>
        <w:spacing w:before="100" w:beforeAutospacing="1" w:after="100" w:afterAutospacing="1"/>
        <w:ind w:left="674"/>
        <w:outlineLvl w:val="1"/>
        <w:rPr>
          <w:rFonts w:eastAsia="Times New Roman" w:cs="Times New Roman"/>
          <w:bCs/>
          <w:szCs w:val="36"/>
          <w:lang w:eastAsia="de-DE"/>
        </w:rPr>
      </w:pPr>
    </w:p>
    <w:p w:rsidR="001120AD" w:rsidRDefault="001120AD" w:rsidP="001120AD">
      <w:pPr>
        <w:pStyle w:val="Listenabsatz"/>
        <w:numPr>
          <w:ilvl w:val="0"/>
          <w:numId w:val="1"/>
        </w:numPr>
        <w:spacing w:before="100" w:beforeAutospacing="1" w:after="100" w:afterAutospacing="1"/>
        <w:ind w:left="674"/>
        <w:outlineLvl w:val="1"/>
        <w:rPr>
          <w:rFonts w:eastAsia="Arial Unicode MS" w:cs="Arial Unicode MS"/>
          <w:bCs/>
          <w:szCs w:val="36"/>
          <w:lang w:eastAsia="de-DE"/>
        </w:rPr>
      </w:pPr>
      <w:r w:rsidRPr="0025770E">
        <w:rPr>
          <w:rFonts w:eastAsia="Arial Unicode MS" w:cs="Arial Unicode MS"/>
          <w:bCs/>
          <w:szCs w:val="36"/>
          <w:lang w:eastAsia="de-DE"/>
        </w:rPr>
        <w:t xml:space="preserve">Stellt ein </w:t>
      </w:r>
      <w:r>
        <w:rPr>
          <w:rFonts w:eastAsia="Arial Unicode MS" w:cs="Arial Unicode MS"/>
          <w:bCs/>
          <w:szCs w:val="36"/>
          <w:lang w:eastAsia="de-DE"/>
        </w:rPr>
        <w:t xml:space="preserve">Mitglied eurer Gruppe in der jeweiligen Partnersprache </w:t>
      </w:r>
      <w:r w:rsidRPr="00046E48">
        <w:rPr>
          <w:rFonts w:eastAsia="Arial Unicode MS" w:cs="Arial Unicode MS"/>
          <w:bCs/>
          <w:szCs w:val="36"/>
          <w:lang w:eastAsia="de-DE"/>
        </w:rPr>
        <w:t xml:space="preserve">vor: </w:t>
      </w:r>
    </w:p>
    <w:p w:rsidR="001120AD" w:rsidRPr="006E0F8E" w:rsidRDefault="001120AD" w:rsidP="001120AD">
      <w:pPr>
        <w:pStyle w:val="Listenabsatz"/>
        <w:spacing w:before="100" w:beforeAutospacing="1" w:after="100" w:afterAutospacing="1"/>
        <w:ind w:left="532"/>
        <w:outlineLvl w:val="1"/>
        <w:rPr>
          <w:rFonts w:eastAsia="Arial Unicode MS" w:cs="Arial Unicode MS"/>
          <w:bCs/>
          <w:szCs w:val="36"/>
          <w:lang w:val="fr-FR" w:eastAsia="de-DE"/>
        </w:rPr>
      </w:pPr>
      <w:r w:rsidRPr="006E0F8E">
        <w:rPr>
          <w:rFonts w:eastAsia="Arial Unicode MS" w:cs="Arial Unicode MS"/>
          <w:b/>
          <w:bCs/>
          <w:szCs w:val="36"/>
          <w:lang w:val="fr-FR" w:eastAsia="de-DE"/>
        </w:rPr>
        <w:t xml:space="preserve">Name, </w:t>
      </w:r>
      <w:proofErr w:type="spellStart"/>
      <w:r w:rsidRPr="006E0F8E">
        <w:rPr>
          <w:rFonts w:eastAsia="Arial Unicode MS" w:cs="Arial Unicode MS"/>
          <w:b/>
          <w:bCs/>
          <w:szCs w:val="36"/>
          <w:lang w:val="fr-FR" w:eastAsia="de-DE"/>
        </w:rPr>
        <w:t>Geburtsdatum</w:t>
      </w:r>
      <w:proofErr w:type="spellEnd"/>
      <w:r w:rsidRPr="006E0F8E">
        <w:rPr>
          <w:rFonts w:eastAsia="Arial Unicode MS" w:cs="Arial Unicode MS"/>
          <w:b/>
          <w:bCs/>
          <w:szCs w:val="36"/>
          <w:lang w:val="fr-FR" w:eastAsia="de-DE"/>
        </w:rPr>
        <w:t xml:space="preserve"> </w:t>
      </w:r>
      <w:proofErr w:type="spellStart"/>
      <w:r w:rsidRPr="006E0F8E">
        <w:rPr>
          <w:rFonts w:eastAsia="Arial Unicode MS" w:cs="Arial Unicode MS"/>
          <w:b/>
          <w:bCs/>
          <w:szCs w:val="36"/>
          <w:lang w:val="fr-FR" w:eastAsia="de-DE"/>
        </w:rPr>
        <w:t>und</w:t>
      </w:r>
      <w:proofErr w:type="spellEnd"/>
      <w:r w:rsidRPr="006E0F8E">
        <w:rPr>
          <w:rFonts w:eastAsia="Arial Unicode MS" w:cs="Arial Unicode MS"/>
          <w:b/>
          <w:bCs/>
          <w:szCs w:val="36"/>
          <w:lang w:val="fr-FR" w:eastAsia="de-DE"/>
        </w:rPr>
        <w:t xml:space="preserve"> </w:t>
      </w:r>
      <w:proofErr w:type="spellStart"/>
      <w:r w:rsidRPr="006E0F8E">
        <w:rPr>
          <w:rFonts w:eastAsia="Arial Unicode MS" w:cs="Arial Unicode MS"/>
          <w:b/>
          <w:bCs/>
          <w:szCs w:val="36"/>
          <w:lang w:val="fr-FR" w:eastAsia="de-DE"/>
        </w:rPr>
        <w:t>Lieblingsessen</w:t>
      </w:r>
      <w:proofErr w:type="spellEnd"/>
      <w:r w:rsidRPr="006E0F8E">
        <w:rPr>
          <w:rFonts w:eastAsia="Arial Unicode MS" w:cs="Arial Unicode MS"/>
          <w:b/>
          <w:bCs/>
          <w:szCs w:val="36"/>
          <w:lang w:val="fr-FR" w:eastAsia="de-DE"/>
        </w:rPr>
        <w:t>.</w:t>
      </w:r>
    </w:p>
    <w:p w:rsidR="001120AD" w:rsidRPr="006E0F8E" w:rsidRDefault="001120AD" w:rsidP="001120AD">
      <w:pPr>
        <w:pStyle w:val="Listenabsatz"/>
        <w:spacing w:before="100" w:beforeAutospacing="1" w:after="100" w:afterAutospacing="1"/>
        <w:ind w:left="532"/>
        <w:outlineLvl w:val="1"/>
        <w:rPr>
          <w:rFonts w:eastAsia="Arial Unicode MS" w:cs="Arial Unicode MS"/>
          <w:bCs/>
          <w:i/>
          <w:szCs w:val="36"/>
          <w:lang w:val="fr-FR" w:eastAsia="de-DE"/>
        </w:rPr>
      </w:pPr>
      <w:r w:rsidRPr="006E0F8E">
        <w:rPr>
          <w:rFonts w:eastAsia="Arial Unicode MS" w:cs="Arial Unicode MS"/>
          <w:bCs/>
          <w:i/>
          <w:szCs w:val="36"/>
          <w:lang w:val="fr-FR" w:eastAsia="de-DE"/>
        </w:rPr>
        <w:t xml:space="preserve">Présentez un des camarades de votre groupe dans la langue du partenaire: </w:t>
      </w:r>
    </w:p>
    <w:p w:rsidR="0097160F" w:rsidRDefault="001120AD" w:rsidP="001120AD">
      <w:pPr>
        <w:pStyle w:val="Listenabsatz"/>
        <w:spacing w:before="100" w:beforeAutospacing="1" w:after="100" w:afterAutospacing="1"/>
        <w:ind w:left="532"/>
        <w:outlineLvl w:val="1"/>
        <w:rPr>
          <w:rFonts w:eastAsia="Arial Unicode MS" w:cs="Arial Unicode MS"/>
          <w:b/>
          <w:bCs/>
          <w:i/>
          <w:color w:val="FF0000"/>
          <w:szCs w:val="36"/>
          <w:lang w:val="fr-FR" w:eastAsia="de-DE"/>
        </w:rPr>
      </w:pPr>
      <w:r w:rsidRPr="006E0F8E">
        <w:rPr>
          <w:rFonts w:eastAsia="Arial Unicode MS" w:cs="Arial Unicode MS"/>
          <w:b/>
          <w:bCs/>
          <w:i/>
          <w:szCs w:val="36"/>
          <w:lang w:val="fr-FR" w:eastAsia="de-DE"/>
        </w:rPr>
        <w:t>Nom, date de naissance et plat préféré</w:t>
      </w:r>
      <w:r>
        <w:rPr>
          <w:rFonts w:eastAsia="Arial Unicode MS" w:cs="Arial Unicode MS"/>
          <w:b/>
          <w:bCs/>
          <w:i/>
          <w:color w:val="FF0000"/>
          <w:szCs w:val="36"/>
          <w:lang w:val="fr-FR" w:eastAsia="de-DE"/>
        </w:rPr>
        <w:t>.</w:t>
      </w:r>
    </w:p>
    <w:p w:rsidR="001120AD" w:rsidRPr="001120AD" w:rsidRDefault="001120AD" w:rsidP="001120AD">
      <w:pPr>
        <w:pStyle w:val="Listenabsatz"/>
        <w:spacing w:before="100" w:beforeAutospacing="1" w:after="100" w:afterAutospacing="1"/>
        <w:ind w:left="532"/>
        <w:outlineLvl w:val="1"/>
        <w:rPr>
          <w:rFonts w:eastAsia="Arial Unicode MS" w:cs="Arial Unicode MS"/>
          <w:b/>
          <w:bCs/>
          <w:i/>
          <w:color w:val="FF0000"/>
          <w:szCs w:val="36"/>
          <w:lang w:val="fr-FR" w:eastAsia="de-DE"/>
        </w:rPr>
      </w:pPr>
    </w:p>
    <w:p w:rsidR="0097160F" w:rsidRPr="00370F90" w:rsidRDefault="001A5B95" w:rsidP="0097160F">
      <w:pPr>
        <w:pStyle w:val="Listenabsatz"/>
        <w:numPr>
          <w:ilvl w:val="0"/>
          <w:numId w:val="1"/>
        </w:numPr>
        <w:spacing w:before="100" w:beforeAutospacing="1" w:after="100" w:afterAutospacing="1"/>
        <w:ind w:left="674"/>
        <w:outlineLvl w:val="1"/>
        <w:rPr>
          <w:rFonts w:eastAsia="Times New Roman" w:cs="Times New Roman"/>
          <w:bCs/>
          <w:szCs w:val="36"/>
          <w:lang w:eastAsia="de-DE"/>
        </w:rPr>
      </w:pPr>
      <w:r>
        <w:rPr>
          <w:rFonts w:eastAsia="Times New Roman" w:cs="Times New Roman"/>
          <w:bCs/>
          <w:szCs w:val="36"/>
          <w:lang w:eastAsia="de-DE"/>
        </w:rPr>
        <w:t>Sagt</w:t>
      </w:r>
      <w:r w:rsidR="008B32C5">
        <w:rPr>
          <w:rFonts w:eastAsia="Times New Roman" w:cs="Times New Roman"/>
          <w:bCs/>
          <w:szCs w:val="36"/>
          <w:lang w:eastAsia="de-DE"/>
        </w:rPr>
        <w:t xml:space="preserve"> folgende </w:t>
      </w:r>
      <w:proofErr w:type="spellStart"/>
      <w:r w:rsidR="008B32C5">
        <w:rPr>
          <w:rFonts w:eastAsia="Times New Roman" w:cs="Times New Roman"/>
          <w:bCs/>
          <w:szCs w:val="36"/>
          <w:lang w:eastAsia="de-DE"/>
        </w:rPr>
        <w:t>Telefonummer</w:t>
      </w:r>
      <w:proofErr w:type="spellEnd"/>
      <w:r w:rsidR="008B32C5">
        <w:rPr>
          <w:rFonts w:eastAsia="Times New Roman" w:cs="Times New Roman"/>
          <w:bCs/>
          <w:szCs w:val="36"/>
          <w:lang w:eastAsia="de-DE"/>
        </w:rPr>
        <w:t xml:space="preserve"> auf </w:t>
      </w:r>
      <w:proofErr w:type="gramStart"/>
      <w:r w:rsidR="008B32C5">
        <w:rPr>
          <w:rFonts w:eastAsia="Times New Roman" w:cs="Times New Roman"/>
          <w:bCs/>
          <w:szCs w:val="36"/>
          <w:lang w:eastAsia="de-DE"/>
        </w:rPr>
        <w:t>F</w:t>
      </w:r>
      <w:r w:rsidR="0097160F" w:rsidRPr="00370F90">
        <w:rPr>
          <w:rFonts w:eastAsia="Times New Roman" w:cs="Times New Roman"/>
          <w:bCs/>
          <w:szCs w:val="36"/>
          <w:lang w:eastAsia="de-DE"/>
        </w:rPr>
        <w:t>ranzösisch :</w:t>
      </w:r>
      <w:proofErr w:type="gramEnd"/>
      <w:r w:rsidR="0097160F" w:rsidRPr="00370F90">
        <w:rPr>
          <w:rFonts w:eastAsia="Times New Roman" w:cs="Times New Roman"/>
          <w:bCs/>
          <w:szCs w:val="36"/>
          <w:lang w:eastAsia="de-DE"/>
        </w:rPr>
        <w:t xml:space="preserve"> 06.20.63.95.15</w:t>
      </w:r>
    </w:p>
    <w:p w:rsidR="0097160F" w:rsidRDefault="0097160F" w:rsidP="0097160F">
      <w:pPr>
        <w:pStyle w:val="Listenabsatz"/>
        <w:spacing w:before="100" w:beforeAutospacing="1" w:after="100" w:afterAutospacing="1"/>
        <w:ind w:left="532"/>
        <w:outlineLvl w:val="1"/>
        <w:rPr>
          <w:rFonts w:eastAsia="Times New Roman" w:cs="Times New Roman"/>
          <w:bCs/>
          <w:szCs w:val="36"/>
          <w:lang w:val="fr-FR" w:eastAsia="de-DE"/>
        </w:rPr>
      </w:pPr>
      <w:r>
        <w:rPr>
          <w:rFonts w:eastAsia="Times New Roman" w:cs="Times New Roman"/>
          <w:bCs/>
          <w:szCs w:val="36"/>
          <w:lang w:val="fr-FR" w:eastAsia="de-DE"/>
        </w:rPr>
        <w:t xml:space="preserve">   </w:t>
      </w:r>
      <w:r w:rsidRPr="00370F90">
        <w:rPr>
          <w:rFonts w:eastAsia="Times New Roman" w:cs="Times New Roman"/>
          <w:bCs/>
          <w:szCs w:val="36"/>
          <w:lang w:val="fr-FR" w:eastAsia="de-DE"/>
        </w:rPr>
        <w:t>Donne</w:t>
      </w:r>
      <w:r w:rsidR="001A5B95">
        <w:rPr>
          <w:rFonts w:eastAsia="Times New Roman" w:cs="Times New Roman"/>
          <w:bCs/>
          <w:szCs w:val="36"/>
          <w:lang w:val="fr-FR" w:eastAsia="de-DE"/>
        </w:rPr>
        <w:t>z</w:t>
      </w:r>
      <w:r w:rsidRPr="00370F90">
        <w:rPr>
          <w:rFonts w:eastAsia="Times New Roman" w:cs="Times New Roman"/>
          <w:bCs/>
          <w:szCs w:val="36"/>
          <w:lang w:val="fr-FR" w:eastAsia="de-DE"/>
        </w:rPr>
        <w:t xml:space="preserve"> le numéro suivant en allemand : 0521 / 56.87.94</w:t>
      </w:r>
    </w:p>
    <w:p w:rsidR="0097160F" w:rsidRPr="00AA6E9D" w:rsidRDefault="0097160F" w:rsidP="00AA6E9D">
      <w:pPr>
        <w:pStyle w:val="Listenabsatz"/>
        <w:spacing w:before="100" w:beforeAutospacing="1" w:after="100" w:afterAutospacing="1"/>
        <w:ind w:left="532"/>
        <w:outlineLvl w:val="1"/>
        <w:rPr>
          <w:rFonts w:eastAsia="Times New Roman" w:cs="Times New Roman"/>
          <w:b/>
          <w:bCs/>
          <w:sz w:val="32"/>
          <w:szCs w:val="36"/>
          <w:lang w:eastAsia="de-DE"/>
        </w:rPr>
      </w:pPr>
    </w:p>
    <w:p w:rsidR="0097160F" w:rsidRDefault="0097160F" w:rsidP="0097160F">
      <w:pPr>
        <w:pStyle w:val="Listenabsatz"/>
        <w:numPr>
          <w:ilvl w:val="0"/>
          <w:numId w:val="1"/>
        </w:numPr>
        <w:spacing w:before="100" w:beforeAutospacing="1" w:after="100" w:afterAutospacing="1"/>
        <w:ind w:left="674"/>
        <w:outlineLvl w:val="1"/>
        <w:rPr>
          <w:rFonts w:eastAsia="Times New Roman" w:cs="Times New Roman"/>
          <w:bCs/>
          <w:szCs w:val="36"/>
          <w:lang w:eastAsia="de-DE"/>
        </w:rPr>
      </w:pPr>
      <w:r>
        <w:rPr>
          <w:rFonts w:eastAsia="Times New Roman" w:cs="Times New Roman"/>
          <w:bCs/>
          <w:szCs w:val="36"/>
          <w:lang w:eastAsia="de-DE"/>
        </w:rPr>
        <w:t>Nennt die vier Himmelsrichtungen in der Reihenfolge, in der die Sonne sie täglich durchläuft.</w:t>
      </w:r>
    </w:p>
    <w:p w:rsidR="0097160F" w:rsidRDefault="0097160F" w:rsidP="0097160F">
      <w:pPr>
        <w:pStyle w:val="Listenabsatz"/>
        <w:spacing w:before="100" w:beforeAutospacing="1" w:after="100" w:afterAutospacing="1"/>
        <w:ind w:left="532"/>
        <w:outlineLvl w:val="1"/>
        <w:rPr>
          <w:rFonts w:eastAsia="Times New Roman" w:cs="Times New Roman"/>
          <w:bCs/>
          <w:szCs w:val="36"/>
          <w:lang w:val="fr-FR" w:eastAsia="de-DE"/>
        </w:rPr>
      </w:pPr>
      <w:r>
        <w:rPr>
          <w:rFonts w:eastAsia="Times New Roman" w:cs="Times New Roman"/>
          <w:bCs/>
          <w:szCs w:val="36"/>
          <w:lang w:val="fr-FR" w:eastAsia="de-DE"/>
        </w:rPr>
        <w:t xml:space="preserve">   </w:t>
      </w:r>
      <w:r w:rsidRPr="00B96F54">
        <w:rPr>
          <w:rFonts w:eastAsia="Times New Roman" w:cs="Times New Roman"/>
          <w:bCs/>
          <w:szCs w:val="36"/>
          <w:lang w:val="fr-FR" w:eastAsia="de-DE"/>
        </w:rPr>
        <w:t>Enumérez les quatre po</w:t>
      </w:r>
      <w:r>
        <w:rPr>
          <w:rFonts w:eastAsia="Times New Roman" w:cs="Times New Roman"/>
          <w:bCs/>
          <w:szCs w:val="36"/>
          <w:lang w:val="fr-FR" w:eastAsia="de-DE"/>
        </w:rPr>
        <w:t xml:space="preserve">ints cardinaux dans le sens de la course du soleil. </w:t>
      </w:r>
    </w:p>
    <w:p w:rsidR="00AA6E9D" w:rsidRPr="00AA6E9D" w:rsidRDefault="00AA6E9D" w:rsidP="0097160F">
      <w:pPr>
        <w:pStyle w:val="Listenabsatz"/>
        <w:spacing w:before="100" w:beforeAutospacing="1" w:after="100" w:afterAutospacing="1"/>
        <w:ind w:left="532"/>
        <w:outlineLvl w:val="1"/>
        <w:rPr>
          <w:rFonts w:eastAsia="Times New Roman" w:cs="Times New Roman"/>
          <w:bCs/>
          <w:i/>
          <w:color w:val="FF0000"/>
          <w:szCs w:val="36"/>
          <w:lang w:val="fr-FR" w:eastAsia="de-DE"/>
        </w:rPr>
      </w:pPr>
      <w:proofErr w:type="spellStart"/>
      <w:r w:rsidRPr="00AA6E9D">
        <w:rPr>
          <w:rFonts w:eastAsia="Times New Roman" w:cs="Times New Roman"/>
          <w:bCs/>
          <w:i/>
          <w:color w:val="FF0000"/>
          <w:szCs w:val="36"/>
          <w:lang w:val="fr-FR" w:eastAsia="de-DE"/>
        </w:rPr>
        <w:t>Osten</w:t>
      </w:r>
      <w:proofErr w:type="spellEnd"/>
      <w:r w:rsidRPr="00AA6E9D">
        <w:rPr>
          <w:rFonts w:eastAsia="Times New Roman" w:cs="Times New Roman"/>
          <w:bCs/>
          <w:i/>
          <w:color w:val="FF0000"/>
          <w:szCs w:val="36"/>
          <w:lang w:val="fr-FR" w:eastAsia="de-DE"/>
        </w:rPr>
        <w:t xml:space="preserve">, </w:t>
      </w:r>
      <w:proofErr w:type="spellStart"/>
      <w:r w:rsidRPr="00AA6E9D">
        <w:rPr>
          <w:rFonts w:eastAsia="Times New Roman" w:cs="Times New Roman"/>
          <w:bCs/>
          <w:i/>
          <w:color w:val="FF0000"/>
          <w:szCs w:val="36"/>
          <w:lang w:val="fr-FR" w:eastAsia="de-DE"/>
        </w:rPr>
        <w:t>Süden</w:t>
      </w:r>
      <w:proofErr w:type="spellEnd"/>
      <w:r w:rsidRPr="00AA6E9D">
        <w:rPr>
          <w:rFonts w:eastAsia="Times New Roman" w:cs="Times New Roman"/>
          <w:bCs/>
          <w:i/>
          <w:color w:val="FF0000"/>
          <w:szCs w:val="36"/>
          <w:lang w:val="fr-FR" w:eastAsia="de-DE"/>
        </w:rPr>
        <w:t xml:space="preserve">, </w:t>
      </w:r>
      <w:proofErr w:type="spellStart"/>
      <w:r w:rsidRPr="00AA6E9D">
        <w:rPr>
          <w:rFonts w:eastAsia="Times New Roman" w:cs="Times New Roman"/>
          <w:bCs/>
          <w:i/>
          <w:color w:val="FF0000"/>
          <w:szCs w:val="36"/>
          <w:lang w:val="fr-FR" w:eastAsia="de-DE"/>
        </w:rPr>
        <w:t>Westen</w:t>
      </w:r>
      <w:proofErr w:type="spellEnd"/>
      <w:r w:rsidRPr="00AA6E9D">
        <w:rPr>
          <w:rFonts w:eastAsia="Times New Roman" w:cs="Times New Roman"/>
          <w:bCs/>
          <w:i/>
          <w:color w:val="FF0000"/>
          <w:szCs w:val="36"/>
          <w:lang w:val="fr-FR" w:eastAsia="de-DE"/>
        </w:rPr>
        <w:t xml:space="preserve">, </w:t>
      </w:r>
      <w:proofErr w:type="spellStart"/>
      <w:proofErr w:type="gramStart"/>
      <w:r w:rsidRPr="00AA6E9D">
        <w:rPr>
          <w:rFonts w:eastAsia="Times New Roman" w:cs="Times New Roman"/>
          <w:bCs/>
          <w:i/>
          <w:color w:val="FF0000"/>
          <w:szCs w:val="36"/>
          <w:lang w:val="fr-FR" w:eastAsia="de-DE"/>
        </w:rPr>
        <w:t>Norden</w:t>
      </w:r>
      <w:proofErr w:type="spellEnd"/>
      <w:r w:rsidRPr="00AA6E9D">
        <w:rPr>
          <w:rFonts w:eastAsia="Times New Roman" w:cs="Times New Roman"/>
          <w:bCs/>
          <w:i/>
          <w:color w:val="FF0000"/>
          <w:szCs w:val="36"/>
          <w:lang w:val="fr-FR" w:eastAsia="de-DE"/>
        </w:rPr>
        <w:t xml:space="preserve">  /</w:t>
      </w:r>
      <w:proofErr w:type="gramEnd"/>
      <w:r w:rsidRPr="00AA6E9D">
        <w:rPr>
          <w:rFonts w:eastAsia="Times New Roman" w:cs="Times New Roman"/>
          <w:bCs/>
          <w:i/>
          <w:color w:val="FF0000"/>
          <w:szCs w:val="36"/>
          <w:lang w:val="fr-FR" w:eastAsia="de-DE"/>
        </w:rPr>
        <w:t xml:space="preserve">   Est, sud, ouest, nord</w:t>
      </w:r>
      <w:r w:rsidR="008B32C5">
        <w:rPr>
          <w:rFonts w:eastAsia="Times New Roman" w:cs="Times New Roman"/>
          <w:bCs/>
          <w:i/>
          <w:color w:val="FF0000"/>
          <w:szCs w:val="36"/>
          <w:lang w:val="fr-FR" w:eastAsia="de-DE"/>
        </w:rPr>
        <w:t xml:space="preserve">  (</w:t>
      </w:r>
      <w:r w:rsidR="008B32C5" w:rsidRPr="008B32C5">
        <w:rPr>
          <w:rFonts w:eastAsia="Times New Roman" w:cs="Times New Roman"/>
          <w:b/>
          <w:bCs/>
          <w:i/>
          <w:color w:val="FF0000"/>
          <w:szCs w:val="36"/>
          <w:lang w:val="fr-FR" w:eastAsia="de-DE"/>
        </w:rPr>
        <w:t>N</w:t>
      </w:r>
      <w:r w:rsidR="008B32C5">
        <w:rPr>
          <w:rFonts w:eastAsia="Times New Roman" w:cs="Times New Roman"/>
          <w:bCs/>
          <w:i/>
          <w:color w:val="FF0000"/>
          <w:szCs w:val="36"/>
          <w:lang w:val="fr-FR" w:eastAsia="de-DE"/>
        </w:rPr>
        <w:t xml:space="preserve">ie </w:t>
      </w:r>
      <w:proofErr w:type="spellStart"/>
      <w:r w:rsidR="008B32C5" w:rsidRPr="008B32C5">
        <w:rPr>
          <w:rFonts w:eastAsia="Times New Roman" w:cs="Times New Roman"/>
          <w:b/>
          <w:bCs/>
          <w:i/>
          <w:color w:val="FF0000"/>
          <w:szCs w:val="36"/>
          <w:lang w:val="fr-FR" w:eastAsia="de-DE"/>
        </w:rPr>
        <w:t>O</w:t>
      </w:r>
      <w:r w:rsidR="008B32C5">
        <w:rPr>
          <w:rFonts w:eastAsia="Times New Roman" w:cs="Times New Roman"/>
          <w:bCs/>
          <w:i/>
          <w:color w:val="FF0000"/>
          <w:szCs w:val="36"/>
          <w:lang w:val="fr-FR" w:eastAsia="de-DE"/>
        </w:rPr>
        <w:t>hne</w:t>
      </w:r>
      <w:proofErr w:type="spellEnd"/>
      <w:r w:rsidR="008B32C5">
        <w:rPr>
          <w:rFonts w:eastAsia="Times New Roman" w:cs="Times New Roman"/>
          <w:bCs/>
          <w:i/>
          <w:color w:val="FF0000"/>
          <w:szCs w:val="36"/>
          <w:lang w:val="fr-FR" w:eastAsia="de-DE"/>
        </w:rPr>
        <w:t xml:space="preserve"> </w:t>
      </w:r>
      <w:proofErr w:type="spellStart"/>
      <w:r w:rsidR="008B32C5" w:rsidRPr="008B32C5">
        <w:rPr>
          <w:rFonts w:eastAsia="Times New Roman" w:cs="Times New Roman"/>
          <w:b/>
          <w:bCs/>
          <w:i/>
          <w:color w:val="FF0000"/>
          <w:szCs w:val="36"/>
          <w:lang w:val="fr-FR" w:eastAsia="de-DE"/>
        </w:rPr>
        <w:t>S</w:t>
      </w:r>
      <w:r w:rsidR="008B32C5">
        <w:rPr>
          <w:rFonts w:eastAsia="Times New Roman" w:cs="Times New Roman"/>
          <w:bCs/>
          <w:i/>
          <w:color w:val="FF0000"/>
          <w:szCs w:val="36"/>
          <w:lang w:val="fr-FR" w:eastAsia="de-DE"/>
        </w:rPr>
        <w:t>ocken</w:t>
      </w:r>
      <w:proofErr w:type="spellEnd"/>
      <w:r w:rsidR="008B32C5">
        <w:rPr>
          <w:rFonts w:eastAsia="Times New Roman" w:cs="Times New Roman"/>
          <w:bCs/>
          <w:i/>
          <w:color w:val="FF0000"/>
          <w:szCs w:val="36"/>
          <w:lang w:val="fr-FR" w:eastAsia="de-DE"/>
        </w:rPr>
        <w:t xml:space="preserve"> </w:t>
      </w:r>
      <w:proofErr w:type="spellStart"/>
      <w:r w:rsidR="008B32C5" w:rsidRPr="008B32C5">
        <w:rPr>
          <w:rFonts w:eastAsia="Times New Roman" w:cs="Times New Roman"/>
          <w:b/>
          <w:bCs/>
          <w:i/>
          <w:color w:val="FF0000"/>
          <w:szCs w:val="36"/>
          <w:lang w:val="fr-FR" w:eastAsia="de-DE"/>
        </w:rPr>
        <w:t>W</w:t>
      </w:r>
      <w:r w:rsidR="008B32C5">
        <w:rPr>
          <w:rFonts w:eastAsia="Times New Roman" w:cs="Times New Roman"/>
          <w:bCs/>
          <w:i/>
          <w:color w:val="FF0000"/>
          <w:szCs w:val="36"/>
          <w:lang w:val="fr-FR" w:eastAsia="de-DE"/>
        </w:rPr>
        <w:t>andern</w:t>
      </w:r>
      <w:proofErr w:type="spellEnd"/>
      <w:r w:rsidR="008B32C5">
        <w:rPr>
          <w:rFonts w:eastAsia="Times New Roman" w:cs="Times New Roman"/>
          <w:bCs/>
          <w:i/>
          <w:color w:val="FF0000"/>
          <w:szCs w:val="36"/>
          <w:lang w:val="fr-FR" w:eastAsia="de-DE"/>
        </w:rPr>
        <w:t>)</w:t>
      </w:r>
    </w:p>
    <w:p w:rsidR="0097160F" w:rsidRPr="00B96F54" w:rsidRDefault="0097160F" w:rsidP="0097160F">
      <w:pPr>
        <w:pStyle w:val="Listenabsatz"/>
        <w:spacing w:before="100" w:beforeAutospacing="1" w:after="100" w:afterAutospacing="1"/>
        <w:ind w:left="532"/>
        <w:outlineLvl w:val="1"/>
        <w:rPr>
          <w:rFonts w:eastAsia="Times New Roman" w:cs="Times New Roman"/>
          <w:bCs/>
          <w:szCs w:val="36"/>
          <w:lang w:val="fr-FR" w:eastAsia="de-DE"/>
        </w:rPr>
      </w:pPr>
    </w:p>
    <w:p w:rsidR="0097160F" w:rsidRDefault="0097160F" w:rsidP="00AA6E9D">
      <w:pPr>
        <w:pStyle w:val="Listenabsatz"/>
        <w:numPr>
          <w:ilvl w:val="0"/>
          <w:numId w:val="1"/>
        </w:numPr>
        <w:spacing w:before="100" w:beforeAutospacing="1" w:after="100" w:afterAutospacing="1"/>
        <w:ind w:left="674"/>
        <w:outlineLvl w:val="1"/>
        <w:rPr>
          <w:rFonts w:eastAsia="Times New Roman" w:cs="Times New Roman"/>
          <w:b/>
          <w:bCs/>
          <w:color w:val="000000" w:themeColor="text1"/>
          <w:szCs w:val="36"/>
          <w:highlight w:val="cyan"/>
          <w:lang w:eastAsia="de-DE"/>
        </w:rPr>
      </w:pPr>
      <w:r w:rsidRPr="00A91ADC">
        <w:rPr>
          <w:rFonts w:eastAsia="Times New Roman" w:cs="Times New Roman"/>
          <w:b/>
          <w:bCs/>
          <w:color w:val="000000" w:themeColor="text1"/>
          <w:szCs w:val="36"/>
          <w:highlight w:val="cyan"/>
          <w:lang w:eastAsia="de-DE"/>
        </w:rPr>
        <w:t>Rückt fünf Felder vor</w:t>
      </w:r>
      <w:r>
        <w:rPr>
          <w:rFonts w:eastAsia="Times New Roman" w:cs="Times New Roman"/>
          <w:b/>
          <w:bCs/>
          <w:color w:val="000000" w:themeColor="text1"/>
          <w:szCs w:val="36"/>
          <w:highlight w:val="cyan"/>
          <w:lang w:eastAsia="de-DE"/>
        </w:rPr>
        <w:t xml:space="preserve">. </w:t>
      </w:r>
      <w:r>
        <w:rPr>
          <w:rFonts w:eastAsia="Times New Roman" w:cs="Times New Roman"/>
          <w:b/>
          <w:bCs/>
          <w:color w:val="000000" w:themeColor="text1"/>
          <w:szCs w:val="36"/>
          <w:highlight w:val="cyan"/>
          <w:lang w:eastAsia="de-DE"/>
        </w:rPr>
        <w:tab/>
      </w:r>
      <w:r>
        <w:rPr>
          <w:rFonts w:eastAsia="Times New Roman" w:cs="Times New Roman"/>
          <w:b/>
          <w:bCs/>
          <w:color w:val="000000" w:themeColor="text1"/>
          <w:szCs w:val="36"/>
          <w:highlight w:val="cyan"/>
          <w:lang w:eastAsia="de-DE"/>
        </w:rPr>
        <w:tab/>
      </w:r>
      <w:r>
        <w:rPr>
          <w:rFonts w:eastAsia="Times New Roman" w:cs="Times New Roman"/>
          <w:b/>
          <w:bCs/>
          <w:color w:val="000000" w:themeColor="text1"/>
          <w:szCs w:val="36"/>
          <w:highlight w:val="cyan"/>
          <w:lang w:eastAsia="de-DE"/>
        </w:rPr>
        <w:tab/>
      </w:r>
      <w:r>
        <w:rPr>
          <w:rFonts w:eastAsia="Times New Roman" w:cs="Times New Roman"/>
          <w:b/>
          <w:bCs/>
          <w:color w:val="000000" w:themeColor="text1"/>
          <w:szCs w:val="36"/>
          <w:highlight w:val="cyan"/>
          <w:lang w:eastAsia="de-DE"/>
        </w:rPr>
        <w:tab/>
        <w:t xml:space="preserve"> </w:t>
      </w:r>
      <w:r>
        <w:rPr>
          <w:rFonts w:eastAsia="Times New Roman" w:cs="Times New Roman"/>
          <w:b/>
          <w:bCs/>
          <w:color w:val="000000" w:themeColor="text1"/>
          <w:szCs w:val="36"/>
          <w:highlight w:val="cyan"/>
          <w:lang w:eastAsia="de-DE"/>
        </w:rPr>
        <w:tab/>
      </w:r>
      <w:r>
        <w:rPr>
          <w:rFonts w:eastAsia="Times New Roman" w:cs="Times New Roman"/>
          <w:b/>
          <w:bCs/>
          <w:color w:val="000000" w:themeColor="text1"/>
          <w:szCs w:val="36"/>
          <w:highlight w:val="cyan"/>
          <w:lang w:eastAsia="de-DE"/>
        </w:rPr>
        <w:tab/>
        <w:t xml:space="preserve">  </w:t>
      </w:r>
      <w:proofErr w:type="spellStart"/>
      <w:r w:rsidRPr="001E6523">
        <w:rPr>
          <w:rFonts w:eastAsia="Times New Roman" w:cs="Times New Roman"/>
          <w:b/>
          <w:bCs/>
          <w:color w:val="000000" w:themeColor="text1"/>
          <w:szCs w:val="36"/>
          <w:highlight w:val="cyan"/>
          <w:lang w:eastAsia="de-DE"/>
        </w:rPr>
        <w:t>Avancez</w:t>
      </w:r>
      <w:proofErr w:type="spellEnd"/>
      <w:r w:rsidRPr="001E6523">
        <w:rPr>
          <w:rFonts w:eastAsia="Times New Roman" w:cs="Times New Roman"/>
          <w:b/>
          <w:bCs/>
          <w:color w:val="000000" w:themeColor="text1"/>
          <w:szCs w:val="36"/>
          <w:highlight w:val="cyan"/>
          <w:lang w:eastAsia="de-DE"/>
        </w:rPr>
        <w:t xml:space="preserve"> de </w:t>
      </w:r>
      <w:proofErr w:type="spellStart"/>
      <w:r w:rsidRPr="001E6523">
        <w:rPr>
          <w:rFonts w:eastAsia="Times New Roman" w:cs="Times New Roman"/>
          <w:b/>
          <w:bCs/>
          <w:color w:val="000000" w:themeColor="text1"/>
          <w:szCs w:val="36"/>
          <w:highlight w:val="cyan"/>
          <w:lang w:eastAsia="de-DE"/>
        </w:rPr>
        <w:t>cinq</w:t>
      </w:r>
      <w:proofErr w:type="spellEnd"/>
      <w:r w:rsidRPr="001E6523">
        <w:rPr>
          <w:rFonts w:eastAsia="Times New Roman" w:cs="Times New Roman"/>
          <w:b/>
          <w:bCs/>
          <w:color w:val="000000" w:themeColor="text1"/>
          <w:szCs w:val="36"/>
          <w:highlight w:val="cyan"/>
          <w:lang w:eastAsia="de-DE"/>
        </w:rPr>
        <w:t xml:space="preserve"> </w:t>
      </w:r>
      <w:proofErr w:type="spellStart"/>
      <w:r w:rsidRPr="001E6523">
        <w:rPr>
          <w:rFonts w:eastAsia="Times New Roman" w:cs="Times New Roman"/>
          <w:b/>
          <w:bCs/>
          <w:color w:val="000000" w:themeColor="text1"/>
          <w:szCs w:val="36"/>
          <w:highlight w:val="cyan"/>
          <w:lang w:eastAsia="de-DE"/>
        </w:rPr>
        <w:t>cases</w:t>
      </w:r>
      <w:proofErr w:type="spellEnd"/>
      <w:r>
        <w:rPr>
          <w:rFonts w:eastAsia="Times New Roman" w:cs="Times New Roman"/>
          <w:b/>
          <w:bCs/>
          <w:color w:val="000000" w:themeColor="text1"/>
          <w:szCs w:val="36"/>
          <w:highlight w:val="cyan"/>
          <w:lang w:eastAsia="de-DE"/>
        </w:rPr>
        <w:t>.</w:t>
      </w:r>
    </w:p>
    <w:p w:rsidR="00AA6E9D" w:rsidRPr="00AA6E9D" w:rsidRDefault="00AA6E9D" w:rsidP="00AA6E9D">
      <w:pPr>
        <w:pStyle w:val="Listenabsatz"/>
        <w:spacing w:before="100" w:beforeAutospacing="1" w:after="100" w:afterAutospacing="1"/>
        <w:ind w:left="674"/>
        <w:outlineLvl w:val="1"/>
        <w:rPr>
          <w:rFonts w:eastAsia="Times New Roman" w:cs="Times New Roman"/>
          <w:b/>
          <w:bCs/>
          <w:color w:val="000000" w:themeColor="text1"/>
          <w:szCs w:val="36"/>
          <w:highlight w:val="cyan"/>
          <w:lang w:eastAsia="de-DE"/>
        </w:rPr>
      </w:pPr>
    </w:p>
    <w:p w:rsidR="0097160F" w:rsidRPr="00AA6E9D" w:rsidRDefault="001A5B95" w:rsidP="0097160F">
      <w:pPr>
        <w:pStyle w:val="Listenabsatz"/>
        <w:numPr>
          <w:ilvl w:val="0"/>
          <w:numId w:val="1"/>
        </w:numPr>
        <w:spacing w:before="100" w:beforeAutospacing="1" w:after="100" w:afterAutospacing="1"/>
        <w:ind w:left="674"/>
        <w:outlineLvl w:val="1"/>
        <w:rPr>
          <w:rFonts w:eastAsia="Times New Roman" w:cs="Times New Roman"/>
          <w:bCs/>
          <w:szCs w:val="36"/>
          <w:lang w:val="fr-FR" w:eastAsia="de-DE"/>
        </w:rPr>
      </w:pPr>
      <w:proofErr w:type="spellStart"/>
      <w:r>
        <w:rPr>
          <w:rFonts w:eastAsia="Times New Roman" w:cs="Times New Roman"/>
          <w:bCs/>
          <w:szCs w:val="36"/>
          <w:lang w:val="fr-FR" w:eastAsia="de-DE"/>
        </w:rPr>
        <w:t>Assoziiert</w:t>
      </w:r>
      <w:proofErr w:type="spellEnd"/>
      <w:r w:rsidR="0097160F" w:rsidRPr="001E6523">
        <w:rPr>
          <w:rFonts w:eastAsia="Times New Roman" w:cs="Times New Roman"/>
          <w:bCs/>
          <w:szCs w:val="36"/>
          <w:lang w:val="fr-FR" w:eastAsia="de-DE"/>
        </w:rPr>
        <w:t xml:space="preserve"> </w:t>
      </w:r>
      <w:proofErr w:type="spellStart"/>
      <w:r w:rsidR="0097160F" w:rsidRPr="001E6523">
        <w:rPr>
          <w:rFonts w:eastAsia="Times New Roman" w:cs="Times New Roman"/>
          <w:bCs/>
          <w:szCs w:val="36"/>
          <w:lang w:val="fr-FR" w:eastAsia="de-DE"/>
        </w:rPr>
        <w:t>folgende</w:t>
      </w:r>
      <w:proofErr w:type="spellEnd"/>
      <w:r w:rsidR="0097160F" w:rsidRPr="001E6523">
        <w:rPr>
          <w:rFonts w:eastAsia="Times New Roman" w:cs="Times New Roman"/>
          <w:bCs/>
          <w:szCs w:val="36"/>
          <w:lang w:val="fr-FR" w:eastAsia="de-DE"/>
        </w:rPr>
        <w:t xml:space="preserve"> </w:t>
      </w:r>
      <w:proofErr w:type="spellStart"/>
      <w:r w:rsidR="0097160F" w:rsidRPr="001E6523">
        <w:rPr>
          <w:rFonts w:eastAsia="Times New Roman" w:cs="Times New Roman"/>
          <w:bCs/>
          <w:szCs w:val="36"/>
          <w:lang w:val="fr-FR" w:eastAsia="de-DE"/>
        </w:rPr>
        <w:t>Dinge</w:t>
      </w:r>
      <w:proofErr w:type="spellEnd"/>
      <w:r w:rsidR="0097160F" w:rsidRPr="001E6523">
        <w:rPr>
          <w:rFonts w:eastAsia="Times New Roman" w:cs="Times New Roman"/>
          <w:bCs/>
          <w:szCs w:val="36"/>
          <w:lang w:val="fr-FR" w:eastAsia="de-DE"/>
        </w:rPr>
        <w:t xml:space="preserve"> mit </w:t>
      </w:r>
      <w:proofErr w:type="spellStart"/>
      <w:r w:rsidR="0097160F" w:rsidRPr="001E6523">
        <w:rPr>
          <w:rFonts w:eastAsia="Times New Roman" w:cs="Times New Roman"/>
          <w:bCs/>
          <w:szCs w:val="36"/>
          <w:lang w:val="fr-FR" w:eastAsia="de-DE"/>
        </w:rPr>
        <w:t>einem</w:t>
      </w:r>
      <w:proofErr w:type="spellEnd"/>
      <w:r w:rsidR="0097160F" w:rsidRPr="001E6523">
        <w:rPr>
          <w:rFonts w:eastAsia="Times New Roman" w:cs="Times New Roman"/>
          <w:bCs/>
          <w:szCs w:val="36"/>
          <w:lang w:val="fr-FR" w:eastAsia="de-DE"/>
        </w:rPr>
        <w:t xml:space="preserve"> </w:t>
      </w:r>
      <w:proofErr w:type="spellStart"/>
      <w:r w:rsidR="0097160F" w:rsidRPr="001E6523">
        <w:rPr>
          <w:rFonts w:eastAsia="Times New Roman" w:cs="Times New Roman"/>
          <w:bCs/>
          <w:szCs w:val="36"/>
          <w:lang w:val="fr-FR" w:eastAsia="de-DE"/>
        </w:rPr>
        <w:t>Geschäft</w:t>
      </w:r>
      <w:proofErr w:type="spellEnd"/>
      <w:r w:rsidR="0097160F" w:rsidRPr="001E6523">
        <w:rPr>
          <w:rFonts w:eastAsia="Times New Roman" w:cs="Times New Roman"/>
          <w:bCs/>
          <w:szCs w:val="36"/>
          <w:lang w:val="fr-FR" w:eastAsia="de-DE"/>
        </w:rPr>
        <w:t xml:space="preserve">: </w:t>
      </w:r>
      <w:r w:rsidR="0097160F" w:rsidRPr="001E6523">
        <w:rPr>
          <w:rFonts w:eastAsia="Times New Roman" w:cs="Times New Roman"/>
          <w:bCs/>
          <w:i/>
          <w:szCs w:val="36"/>
          <w:lang w:val="fr-FR" w:eastAsia="de-DE"/>
        </w:rPr>
        <w:t>l</w:t>
      </w:r>
      <w:r>
        <w:rPr>
          <w:rFonts w:eastAsia="Times New Roman" w:cs="Times New Roman"/>
          <w:bCs/>
          <w:i/>
          <w:szCs w:val="36"/>
          <w:lang w:val="fr-FR" w:eastAsia="de-DE"/>
        </w:rPr>
        <w:t xml:space="preserve">es cheveux et </w:t>
      </w:r>
      <w:proofErr w:type="gramStart"/>
      <w:r>
        <w:rPr>
          <w:rFonts w:eastAsia="Times New Roman" w:cs="Times New Roman"/>
          <w:bCs/>
          <w:i/>
          <w:szCs w:val="36"/>
          <w:lang w:val="fr-FR" w:eastAsia="de-DE"/>
        </w:rPr>
        <w:t>les  ciseaux</w:t>
      </w:r>
      <w:proofErr w:type="gramEnd"/>
      <w:r>
        <w:rPr>
          <w:rFonts w:eastAsia="Times New Roman" w:cs="Times New Roman"/>
          <w:bCs/>
          <w:i/>
          <w:szCs w:val="36"/>
          <w:lang w:val="fr-FR" w:eastAsia="de-DE"/>
        </w:rPr>
        <w:t xml:space="preserve">  (Dites-</w:t>
      </w:r>
      <w:r w:rsidR="0097160F" w:rsidRPr="001E6523">
        <w:rPr>
          <w:rFonts w:eastAsia="Times New Roman" w:cs="Times New Roman"/>
          <w:bCs/>
          <w:i/>
          <w:szCs w:val="36"/>
          <w:lang w:val="fr-FR" w:eastAsia="de-DE"/>
        </w:rPr>
        <w:t>le</w:t>
      </w:r>
      <w:r w:rsidR="0097160F">
        <w:rPr>
          <w:rFonts w:eastAsia="Times New Roman" w:cs="Times New Roman"/>
          <w:bCs/>
          <w:i/>
          <w:szCs w:val="36"/>
          <w:lang w:val="fr-FR" w:eastAsia="de-DE"/>
        </w:rPr>
        <w:t xml:space="preserve"> en français)</w:t>
      </w:r>
    </w:p>
    <w:p w:rsidR="00AA6E9D" w:rsidRPr="00AA6E9D" w:rsidRDefault="00AA6E9D" w:rsidP="00AA6E9D">
      <w:pPr>
        <w:pStyle w:val="Listenabsatz"/>
        <w:spacing w:before="100" w:beforeAutospacing="1" w:after="100" w:afterAutospacing="1"/>
        <w:ind w:left="674"/>
        <w:outlineLvl w:val="1"/>
        <w:rPr>
          <w:rFonts w:eastAsia="Times New Roman" w:cs="Times New Roman"/>
          <w:bCs/>
          <w:i/>
          <w:color w:val="FF0000"/>
          <w:szCs w:val="36"/>
          <w:lang w:val="fr-FR" w:eastAsia="de-DE"/>
        </w:rPr>
      </w:pPr>
      <w:proofErr w:type="gramStart"/>
      <w:r w:rsidRPr="00AA6E9D">
        <w:rPr>
          <w:rFonts w:eastAsia="Times New Roman" w:cs="Times New Roman"/>
          <w:bCs/>
          <w:i/>
          <w:color w:val="FF0000"/>
          <w:szCs w:val="36"/>
          <w:lang w:val="fr-FR" w:eastAsia="de-DE"/>
        </w:rPr>
        <w:t>coiffeur</w:t>
      </w:r>
      <w:proofErr w:type="gramEnd"/>
    </w:p>
    <w:p w:rsidR="0097160F" w:rsidRDefault="0097160F" w:rsidP="0097160F">
      <w:pPr>
        <w:pStyle w:val="Listenabsatz"/>
        <w:spacing w:before="100" w:beforeAutospacing="1" w:after="100" w:afterAutospacing="1"/>
        <w:ind w:left="532"/>
        <w:outlineLvl w:val="1"/>
        <w:rPr>
          <w:rFonts w:eastAsia="Times New Roman" w:cs="Times New Roman"/>
          <w:bCs/>
          <w:i/>
          <w:szCs w:val="36"/>
          <w:lang w:val="fr-FR" w:eastAsia="de-DE"/>
        </w:rPr>
      </w:pPr>
      <w:r>
        <w:rPr>
          <w:rFonts w:eastAsia="Times New Roman" w:cs="Times New Roman"/>
          <w:bCs/>
          <w:szCs w:val="36"/>
          <w:lang w:val="fr-FR" w:eastAsia="de-DE"/>
        </w:rPr>
        <w:tab/>
      </w:r>
      <w:r w:rsidRPr="00F54FA5">
        <w:rPr>
          <w:rFonts w:eastAsia="Times New Roman" w:cs="Times New Roman"/>
          <w:bCs/>
          <w:szCs w:val="36"/>
          <w:lang w:val="fr-FR" w:eastAsia="de-DE"/>
        </w:rPr>
        <w:t>Associe</w:t>
      </w:r>
      <w:r w:rsidR="001A5B95">
        <w:rPr>
          <w:rFonts w:eastAsia="Times New Roman" w:cs="Times New Roman"/>
          <w:bCs/>
          <w:szCs w:val="36"/>
          <w:lang w:val="fr-FR" w:eastAsia="de-DE"/>
        </w:rPr>
        <w:t>z</w:t>
      </w:r>
      <w:r w:rsidRPr="00F54FA5">
        <w:rPr>
          <w:rFonts w:eastAsia="Times New Roman" w:cs="Times New Roman"/>
          <w:bCs/>
          <w:szCs w:val="36"/>
          <w:lang w:val="fr-FR" w:eastAsia="de-DE"/>
        </w:rPr>
        <w:t xml:space="preserve"> les choses suivantes a</w:t>
      </w:r>
      <w:r>
        <w:rPr>
          <w:rFonts w:eastAsia="Times New Roman" w:cs="Times New Roman"/>
          <w:bCs/>
          <w:szCs w:val="36"/>
          <w:lang w:val="fr-FR" w:eastAsia="de-DE"/>
        </w:rPr>
        <w:t xml:space="preserve">vec un magasin: </w:t>
      </w:r>
      <w:proofErr w:type="spellStart"/>
      <w:r w:rsidRPr="00F54FA5">
        <w:rPr>
          <w:rFonts w:eastAsia="Times New Roman" w:cs="Times New Roman"/>
          <w:bCs/>
          <w:i/>
          <w:szCs w:val="36"/>
          <w:lang w:val="fr-FR" w:eastAsia="de-DE"/>
        </w:rPr>
        <w:t>Brot</w:t>
      </w:r>
      <w:proofErr w:type="spellEnd"/>
      <w:r w:rsidRPr="00F54FA5">
        <w:rPr>
          <w:rFonts w:eastAsia="Times New Roman" w:cs="Times New Roman"/>
          <w:bCs/>
          <w:i/>
          <w:szCs w:val="36"/>
          <w:lang w:val="fr-FR" w:eastAsia="de-DE"/>
        </w:rPr>
        <w:t xml:space="preserve"> </w:t>
      </w:r>
      <w:proofErr w:type="spellStart"/>
      <w:r w:rsidRPr="00F54FA5">
        <w:rPr>
          <w:rFonts w:eastAsia="Times New Roman" w:cs="Times New Roman"/>
          <w:bCs/>
          <w:i/>
          <w:szCs w:val="36"/>
          <w:lang w:val="fr-FR" w:eastAsia="de-DE"/>
        </w:rPr>
        <w:t>und</w:t>
      </w:r>
      <w:proofErr w:type="spellEnd"/>
      <w:r w:rsidRPr="00F54FA5">
        <w:rPr>
          <w:rFonts w:eastAsia="Times New Roman" w:cs="Times New Roman"/>
          <w:bCs/>
          <w:i/>
          <w:szCs w:val="36"/>
          <w:lang w:val="fr-FR" w:eastAsia="de-DE"/>
        </w:rPr>
        <w:t xml:space="preserve"> </w:t>
      </w:r>
      <w:proofErr w:type="spellStart"/>
      <w:proofErr w:type="gramStart"/>
      <w:r w:rsidRPr="00F54FA5">
        <w:rPr>
          <w:rFonts w:eastAsia="Times New Roman" w:cs="Times New Roman"/>
          <w:bCs/>
          <w:i/>
          <w:szCs w:val="36"/>
          <w:lang w:val="fr-FR" w:eastAsia="de-DE"/>
        </w:rPr>
        <w:t>Kuchen</w:t>
      </w:r>
      <w:proofErr w:type="spellEnd"/>
      <w:r w:rsidRPr="00F54FA5">
        <w:rPr>
          <w:rFonts w:eastAsia="Times New Roman" w:cs="Times New Roman"/>
          <w:bCs/>
          <w:i/>
          <w:szCs w:val="36"/>
          <w:lang w:val="fr-FR" w:eastAsia="de-DE"/>
        </w:rPr>
        <w:t xml:space="preserve"> </w:t>
      </w:r>
      <w:r>
        <w:rPr>
          <w:rFonts w:eastAsia="Times New Roman" w:cs="Times New Roman"/>
          <w:bCs/>
          <w:i/>
          <w:szCs w:val="36"/>
          <w:lang w:val="fr-FR" w:eastAsia="de-DE"/>
        </w:rPr>
        <w:t xml:space="preserve"> (</w:t>
      </w:r>
      <w:proofErr w:type="spellStart"/>
      <w:proofErr w:type="gramEnd"/>
      <w:r>
        <w:rPr>
          <w:rFonts w:eastAsia="Times New Roman" w:cs="Times New Roman"/>
          <w:bCs/>
          <w:i/>
          <w:szCs w:val="36"/>
          <w:lang w:val="fr-FR" w:eastAsia="de-DE"/>
        </w:rPr>
        <w:t>Sag</w:t>
      </w:r>
      <w:r w:rsidR="001A5B95">
        <w:rPr>
          <w:rFonts w:eastAsia="Times New Roman" w:cs="Times New Roman"/>
          <w:bCs/>
          <w:i/>
          <w:szCs w:val="36"/>
          <w:lang w:val="fr-FR" w:eastAsia="de-DE"/>
        </w:rPr>
        <w:t>t</w:t>
      </w:r>
      <w:proofErr w:type="spellEnd"/>
      <w:r>
        <w:rPr>
          <w:rFonts w:eastAsia="Times New Roman" w:cs="Times New Roman"/>
          <w:bCs/>
          <w:i/>
          <w:szCs w:val="36"/>
          <w:lang w:val="fr-FR" w:eastAsia="de-DE"/>
        </w:rPr>
        <w:t xml:space="preserve"> es </w:t>
      </w:r>
      <w:proofErr w:type="spellStart"/>
      <w:r>
        <w:rPr>
          <w:rFonts w:eastAsia="Times New Roman" w:cs="Times New Roman"/>
          <w:bCs/>
          <w:i/>
          <w:szCs w:val="36"/>
          <w:lang w:val="fr-FR" w:eastAsia="de-DE"/>
        </w:rPr>
        <w:t>auf</w:t>
      </w:r>
      <w:proofErr w:type="spellEnd"/>
      <w:r>
        <w:rPr>
          <w:rFonts w:eastAsia="Times New Roman" w:cs="Times New Roman"/>
          <w:bCs/>
          <w:i/>
          <w:szCs w:val="36"/>
          <w:lang w:val="fr-FR" w:eastAsia="de-DE"/>
        </w:rPr>
        <w:t xml:space="preserve"> Deutsch)</w:t>
      </w:r>
    </w:p>
    <w:p w:rsidR="00AA6E9D" w:rsidRPr="00AA6E9D" w:rsidRDefault="00AA6E9D" w:rsidP="0097160F">
      <w:pPr>
        <w:pStyle w:val="Listenabsatz"/>
        <w:spacing w:before="100" w:beforeAutospacing="1" w:after="100" w:afterAutospacing="1"/>
        <w:ind w:left="532"/>
        <w:outlineLvl w:val="1"/>
        <w:rPr>
          <w:rFonts w:eastAsia="Times New Roman" w:cs="Times New Roman"/>
          <w:bCs/>
          <w:i/>
          <w:color w:val="FF0000"/>
          <w:szCs w:val="36"/>
          <w:lang w:val="fr-FR" w:eastAsia="de-DE"/>
        </w:rPr>
      </w:pPr>
      <w:r>
        <w:rPr>
          <w:rFonts w:eastAsia="Times New Roman" w:cs="Times New Roman"/>
          <w:bCs/>
          <w:i/>
          <w:color w:val="FF0000"/>
          <w:szCs w:val="36"/>
          <w:lang w:val="fr-FR" w:eastAsia="de-DE"/>
        </w:rPr>
        <w:t xml:space="preserve">   </w:t>
      </w:r>
      <w:proofErr w:type="spellStart"/>
      <w:r w:rsidRPr="00AA6E9D">
        <w:rPr>
          <w:rFonts w:eastAsia="Times New Roman" w:cs="Times New Roman"/>
          <w:bCs/>
          <w:i/>
          <w:color w:val="FF0000"/>
          <w:szCs w:val="36"/>
          <w:lang w:val="fr-FR" w:eastAsia="de-DE"/>
        </w:rPr>
        <w:t>Bäcker</w:t>
      </w:r>
      <w:proofErr w:type="spellEnd"/>
    </w:p>
    <w:p w:rsidR="0097160F" w:rsidRPr="00046E48" w:rsidRDefault="0097160F" w:rsidP="0097160F">
      <w:pPr>
        <w:pStyle w:val="Listenabsatz"/>
        <w:spacing w:before="100" w:beforeAutospacing="1" w:after="100" w:afterAutospacing="1"/>
        <w:ind w:left="532"/>
        <w:outlineLvl w:val="1"/>
        <w:rPr>
          <w:rFonts w:eastAsia="Times New Roman" w:cs="Times New Roman"/>
          <w:bCs/>
          <w:szCs w:val="36"/>
          <w:lang w:val="fr-FR" w:eastAsia="de-DE"/>
        </w:rPr>
      </w:pPr>
      <w:r w:rsidRPr="00046E48">
        <w:rPr>
          <w:rFonts w:eastAsia="Times New Roman" w:cs="Times New Roman"/>
          <w:bCs/>
          <w:szCs w:val="36"/>
          <w:lang w:val="fr-FR" w:eastAsia="de-DE"/>
        </w:rPr>
        <w:t xml:space="preserve"> </w:t>
      </w:r>
    </w:p>
    <w:p w:rsidR="0097160F" w:rsidRDefault="001A5B95" w:rsidP="0097160F">
      <w:pPr>
        <w:pStyle w:val="Listenabsatz"/>
        <w:numPr>
          <w:ilvl w:val="0"/>
          <w:numId w:val="1"/>
        </w:numPr>
        <w:spacing w:before="100" w:beforeAutospacing="1" w:after="100" w:afterAutospacing="1"/>
        <w:ind w:left="674"/>
        <w:outlineLvl w:val="1"/>
        <w:rPr>
          <w:rFonts w:eastAsia="Times New Roman" w:cs="Times New Roman"/>
          <w:bCs/>
          <w:szCs w:val="36"/>
          <w:lang w:eastAsia="de-DE"/>
        </w:rPr>
      </w:pPr>
      <w:r>
        <w:rPr>
          <w:rFonts w:eastAsia="Times New Roman" w:cs="Times New Roman"/>
          <w:bCs/>
          <w:szCs w:val="36"/>
          <w:lang w:eastAsia="de-DE"/>
        </w:rPr>
        <w:t>Wenn ihr nach Köln fahr</w:t>
      </w:r>
      <w:r w:rsidR="0097160F">
        <w:rPr>
          <w:rFonts w:eastAsia="Times New Roman" w:cs="Times New Roman"/>
          <w:bCs/>
          <w:szCs w:val="36"/>
          <w:lang w:eastAsia="de-DE"/>
        </w:rPr>
        <w:t>t, in welchem Bundes</w:t>
      </w:r>
      <w:r>
        <w:rPr>
          <w:rFonts w:eastAsia="Times New Roman" w:cs="Times New Roman"/>
          <w:bCs/>
          <w:szCs w:val="36"/>
          <w:lang w:eastAsia="de-DE"/>
        </w:rPr>
        <w:t>land befindet ihr euch</w:t>
      </w:r>
      <w:r w:rsidR="0097160F">
        <w:rPr>
          <w:rFonts w:eastAsia="Times New Roman" w:cs="Times New Roman"/>
          <w:bCs/>
          <w:szCs w:val="36"/>
          <w:lang w:eastAsia="de-DE"/>
        </w:rPr>
        <w:t>?</w:t>
      </w:r>
      <w:r w:rsidR="00AA6E9D">
        <w:rPr>
          <w:rFonts w:eastAsia="Times New Roman" w:cs="Times New Roman"/>
          <w:bCs/>
          <w:szCs w:val="36"/>
          <w:lang w:eastAsia="de-DE"/>
        </w:rPr>
        <w:t xml:space="preserve"> </w:t>
      </w:r>
    </w:p>
    <w:p w:rsidR="0097160F" w:rsidRPr="00AA6E9D" w:rsidRDefault="0097160F" w:rsidP="0097160F">
      <w:pPr>
        <w:pStyle w:val="Listenabsatz"/>
        <w:spacing w:before="100" w:beforeAutospacing="1" w:after="100" w:afterAutospacing="1"/>
        <w:ind w:left="674"/>
        <w:outlineLvl w:val="1"/>
        <w:rPr>
          <w:rFonts w:eastAsia="Times New Roman" w:cs="Times New Roman"/>
          <w:bCs/>
          <w:i/>
          <w:color w:val="FF0000"/>
          <w:szCs w:val="36"/>
          <w:lang w:val="fr-FR" w:eastAsia="de-DE"/>
        </w:rPr>
      </w:pPr>
      <w:r>
        <w:rPr>
          <w:rFonts w:eastAsia="Times New Roman" w:cs="Times New Roman"/>
          <w:bCs/>
          <w:szCs w:val="36"/>
          <w:lang w:val="fr-FR" w:eastAsia="de-DE"/>
        </w:rPr>
        <w:t xml:space="preserve"> </w:t>
      </w:r>
      <w:r w:rsidR="001A5B95">
        <w:rPr>
          <w:rFonts w:eastAsia="Times New Roman" w:cs="Times New Roman"/>
          <w:bCs/>
          <w:szCs w:val="36"/>
          <w:lang w:val="fr-FR" w:eastAsia="de-DE"/>
        </w:rPr>
        <w:t>Si vous allez</w:t>
      </w:r>
      <w:r w:rsidRPr="00E00A77">
        <w:rPr>
          <w:rFonts w:eastAsia="Times New Roman" w:cs="Times New Roman"/>
          <w:bCs/>
          <w:szCs w:val="36"/>
          <w:lang w:val="fr-FR" w:eastAsia="de-DE"/>
        </w:rPr>
        <w:t xml:space="preserve"> à Lyo</w:t>
      </w:r>
      <w:r>
        <w:rPr>
          <w:rFonts w:eastAsia="Times New Roman" w:cs="Times New Roman"/>
          <w:bCs/>
          <w:szCs w:val="36"/>
          <w:lang w:val="fr-FR" w:eastAsia="de-DE"/>
        </w:rPr>
        <w:t xml:space="preserve">n </w:t>
      </w:r>
      <w:r w:rsidR="001A5B95">
        <w:rPr>
          <w:rFonts w:eastAsia="Times New Roman" w:cs="Times New Roman"/>
          <w:bCs/>
          <w:szCs w:val="36"/>
          <w:lang w:val="fr-FR" w:eastAsia="de-DE"/>
        </w:rPr>
        <w:t>dans quelle région vous trouvez-vous</w:t>
      </w:r>
      <w:r>
        <w:rPr>
          <w:rFonts w:eastAsia="Times New Roman" w:cs="Times New Roman"/>
          <w:bCs/>
          <w:szCs w:val="36"/>
          <w:lang w:val="fr-FR" w:eastAsia="de-DE"/>
        </w:rPr>
        <w:t>?</w:t>
      </w:r>
      <w:r w:rsidR="00AA6E9D">
        <w:rPr>
          <w:rFonts w:eastAsia="Times New Roman" w:cs="Times New Roman"/>
          <w:bCs/>
          <w:szCs w:val="36"/>
          <w:lang w:val="fr-FR" w:eastAsia="de-DE"/>
        </w:rPr>
        <w:t xml:space="preserve"> </w:t>
      </w:r>
      <w:r w:rsidR="00AA6E9D" w:rsidRPr="00AA6E9D">
        <w:rPr>
          <w:rFonts w:eastAsia="Times New Roman" w:cs="Times New Roman"/>
          <w:bCs/>
          <w:i/>
          <w:color w:val="FF0000"/>
          <w:szCs w:val="36"/>
          <w:lang w:val="fr-FR" w:eastAsia="de-DE"/>
        </w:rPr>
        <w:t>Auvergne-Rhône-Alpes</w:t>
      </w:r>
    </w:p>
    <w:p w:rsidR="0097160F" w:rsidRPr="00AA6E9D" w:rsidRDefault="0097160F" w:rsidP="0097160F">
      <w:pPr>
        <w:pStyle w:val="Listenabsatz"/>
        <w:spacing w:before="100" w:beforeAutospacing="1" w:after="100" w:afterAutospacing="1"/>
        <w:ind w:left="532"/>
        <w:outlineLvl w:val="1"/>
        <w:rPr>
          <w:rFonts w:eastAsia="Times New Roman" w:cs="Times New Roman"/>
          <w:bCs/>
          <w:i/>
          <w:color w:val="FF0000"/>
          <w:szCs w:val="36"/>
          <w:lang w:val="fr-FR" w:eastAsia="de-DE"/>
        </w:rPr>
      </w:pPr>
    </w:p>
    <w:p w:rsidR="00AA6E9D" w:rsidRDefault="0097160F" w:rsidP="00AA6E9D">
      <w:pPr>
        <w:pStyle w:val="Listenabsatz"/>
        <w:numPr>
          <w:ilvl w:val="0"/>
          <w:numId w:val="1"/>
        </w:numPr>
        <w:spacing w:before="100" w:beforeAutospacing="1" w:after="100" w:afterAutospacing="1"/>
        <w:ind w:left="674"/>
        <w:outlineLvl w:val="1"/>
        <w:rPr>
          <w:rFonts w:eastAsia="Times New Roman" w:cs="Times New Roman"/>
          <w:bCs/>
          <w:szCs w:val="36"/>
          <w:lang w:eastAsia="de-DE"/>
        </w:rPr>
      </w:pPr>
      <w:r>
        <w:rPr>
          <w:rFonts w:eastAsia="Times New Roman" w:cs="Times New Roman"/>
          <w:bCs/>
          <w:szCs w:val="36"/>
          <w:lang w:eastAsia="de-DE"/>
        </w:rPr>
        <w:t xml:space="preserve">Wie sagt man „Ich habe einen </w:t>
      </w:r>
      <w:r w:rsidR="00AA6E9D">
        <w:rPr>
          <w:rFonts w:eastAsia="Times New Roman" w:cs="Times New Roman"/>
          <w:bCs/>
          <w:szCs w:val="36"/>
          <w:lang w:eastAsia="de-DE"/>
        </w:rPr>
        <w:t xml:space="preserve">Frosch im Hals“ auf Französisch? </w:t>
      </w:r>
    </w:p>
    <w:p w:rsidR="00AA6E9D" w:rsidRPr="00AA6E9D" w:rsidRDefault="00AA6E9D" w:rsidP="00AA6E9D">
      <w:pPr>
        <w:pStyle w:val="Listenabsatz"/>
        <w:spacing w:before="100" w:beforeAutospacing="1" w:after="100" w:afterAutospacing="1"/>
        <w:ind w:left="674"/>
        <w:outlineLvl w:val="1"/>
        <w:rPr>
          <w:rFonts w:eastAsia="Times New Roman" w:cs="Times New Roman"/>
          <w:bCs/>
          <w:szCs w:val="36"/>
          <w:lang w:eastAsia="de-DE"/>
        </w:rPr>
      </w:pPr>
      <w:proofErr w:type="spellStart"/>
      <w:r w:rsidRPr="00AA6E9D">
        <w:rPr>
          <w:rFonts w:eastAsia="Times New Roman" w:cs="Times New Roman"/>
          <w:bCs/>
          <w:i/>
          <w:color w:val="FF0000"/>
          <w:szCs w:val="36"/>
          <w:lang w:eastAsia="de-DE"/>
        </w:rPr>
        <w:t>J’ai</w:t>
      </w:r>
      <w:proofErr w:type="spellEnd"/>
      <w:r w:rsidRPr="00AA6E9D">
        <w:rPr>
          <w:rFonts w:eastAsia="Times New Roman" w:cs="Times New Roman"/>
          <w:bCs/>
          <w:i/>
          <w:color w:val="FF0000"/>
          <w:szCs w:val="36"/>
          <w:lang w:eastAsia="de-DE"/>
        </w:rPr>
        <w:t xml:space="preserve"> </w:t>
      </w:r>
      <w:proofErr w:type="spellStart"/>
      <w:r w:rsidRPr="00AA6E9D">
        <w:rPr>
          <w:rFonts w:eastAsia="Times New Roman" w:cs="Times New Roman"/>
          <w:bCs/>
          <w:i/>
          <w:color w:val="FF0000"/>
          <w:szCs w:val="36"/>
          <w:lang w:eastAsia="de-DE"/>
        </w:rPr>
        <w:t>un</w:t>
      </w:r>
      <w:proofErr w:type="spellEnd"/>
      <w:r w:rsidRPr="00AA6E9D">
        <w:rPr>
          <w:rFonts w:eastAsia="Times New Roman" w:cs="Times New Roman"/>
          <w:bCs/>
          <w:i/>
          <w:color w:val="FF0000"/>
          <w:szCs w:val="36"/>
          <w:lang w:eastAsia="de-DE"/>
        </w:rPr>
        <w:t xml:space="preserve"> </w:t>
      </w:r>
      <w:proofErr w:type="spellStart"/>
      <w:r w:rsidRPr="00AA6E9D">
        <w:rPr>
          <w:rFonts w:eastAsia="Times New Roman" w:cs="Times New Roman"/>
          <w:bCs/>
          <w:i/>
          <w:color w:val="FF0000"/>
          <w:szCs w:val="36"/>
          <w:lang w:eastAsia="de-DE"/>
        </w:rPr>
        <w:t>chat</w:t>
      </w:r>
      <w:proofErr w:type="spellEnd"/>
      <w:r w:rsidRPr="00AA6E9D">
        <w:rPr>
          <w:rFonts w:eastAsia="Times New Roman" w:cs="Times New Roman"/>
          <w:bCs/>
          <w:i/>
          <w:color w:val="FF0000"/>
          <w:szCs w:val="36"/>
          <w:lang w:eastAsia="de-DE"/>
        </w:rPr>
        <w:t xml:space="preserve"> </w:t>
      </w:r>
      <w:proofErr w:type="spellStart"/>
      <w:r w:rsidRPr="00AA6E9D">
        <w:rPr>
          <w:rFonts w:eastAsia="Times New Roman" w:cs="Times New Roman"/>
          <w:bCs/>
          <w:i/>
          <w:color w:val="FF0000"/>
          <w:szCs w:val="36"/>
          <w:lang w:eastAsia="de-DE"/>
        </w:rPr>
        <w:t>dans</w:t>
      </w:r>
      <w:proofErr w:type="spellEnd"/>
      <w:r w:rsidRPr="00AA6E9D">
        <w:rPr>
          <w:rFonts w:eastAsia="Times New Roman" w:cs="Times New Roman"/>
          <w:bCs/>
          <w:i/>
          <w:color w:val="FF0000"/>
          <w:szCs w:val="36"/>
          <w:lang w:eastAsia="de-DE"/>
        </w:rPr>
        <w:t xml:space="preserve"> la </w:t>
      </w:r>
      <w:proofErr w:type="spellStart"/>
      <w:r w:rsidRPr="00AA6E9D">
        <w:rPr>
          <w:rFonts w:eastAsia="Times New Roman" w:cs="Times New Roman"/>
          <w:bCs/>
          <w:i/>
          <w:color w:val="FF0000"/>
          <w:szCs w:val="36"/>
          <w:lang w:eastAsia="de-DE"/>
        </w:rPr>
        <w:t>gorge</w:t>
      </w:r>
      <w:proofErr w:type="spellEnd"/>
      <w:r>
        <w:rPr>
          <w:rFonts w:eastAsia="Times New Roman" w:cs="Times New Roman"/>
          <w:bCs/>
          <w:szCs w:val="36"/>
          <w:lang w:eastAsia="de-DE"/>
        </w:rPr>
        <w:t>.</w:t>
      </w:r>
    </w:p>
    <w:p w:rsidR="0097160F" w:rsidRDefault="0097160F" w:rsidP="0097160F">
      <w:pPr>
        <w:pStyle w:val="Listenabsatz"/>
        <w:spacing w:before="100" w:beforeAutospacing="1" w:after="100" w:afterAutospacing="1"/>
        <w:ind w:left="674"/>
        <w:outlineLvl w:val="1"/>
        <w:rPr>
          <w:rFonts w:eastAsia="Times New Roman" w:cs="Times New Roman"/>
          <w:bCs/>
          <w:szCs w:val="36"/>
          <w:lang w:eastAsia="de-DE"/>
        </w:rPr>
      </w:pPr>
      <w:bookmarkStart w:id="0" w:name="_GoBack"/>
      <w:r>
        <w:rPr>
          <w:noProof/>
          <w:lang w:eastAsia="de-DE"/>
        </w:rPr>
        <w:drawing>
          <wp:anchor distT="0" distB="0" distL="114300" distR="114300" simplePos="0" relativeHeight="251665408" behindDoc="0" locked="0" layoutInCell="1" allowOverlap="1" wp14:anchorId="23A13A67" wp14:editId="7B4A4599">
            <wp:simplePos x="0" y="0"/>
            <wp:positionH relativeFrom="column">
              <wp:posOffset>1905000</wp:posOffset>
            </wp:positionH>
            <wp:positionV relativeFrom="paragraph">
              <wp:posOffset>119380</wp:posOffset>
            </wp:positionV>
            <wp:extent cx="367665" cy="335280"/>
            <wp:effectExtent l="0" t="0" r="0" b="7620"/>
            <wp:wrapThrough wrapText="bothSides">
              <wp:wrapPolygon edited="0">
                <wp:start x="0" y="0"/>
                <wp:lineTo x="0" y="20864"/>
                <wp:lineTo x="20145" y="20864"/>
                <wp:lineTo x="20145" y="0"/>
                <wp:lineTo x="0" y="0"/>
              </wp:wrapPolygon>
            </wp:wrapThrough>
            <wp:docPr id="7" name="Grafik 7" descr="Großer Würfel 1-6 | Handpuppen/Allgemeines Spielmateria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oßer Würfel 1-6 | Handpuppen/Allgemeines Spielmaterial ..."/>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7665" cy="33528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p>
    <w:p w:rsidR="003306E9" w:rsidRPr="008B32C5" w:rsidRDefault="00746DA5" w:rsidP="008B32C5">
      <w:pPr>
        <w:pStyle w:val="Listenabsatz"/>
        <w:numPr>
          <w:ilvl w:val="0"/>
          <w:numId w:val="1"/>
        </w:numPr>
        <w:spacing w:before="100" w:beforeAutospacing="1" w:after="100" w:afterAutospacing="1"/>
        <w:ind w:left="674"/>
        <w:outlineLvl w:val="1"/>
        <w:rPr>
          <w:rFonts w:eastAsia="Times New Roman" w:cs="Times New Roman"/>
          <w:b/>
          <w:bCs/>
          <w:color w:val="000000" w:themeColor="text1"/>
          <w:szCs w:val="36"/>
          <w:highlight w:val="green"/>
          <w:lang w:eastAsia="de-DE"/>
        </w:rPr>
      </w:pPr>
      <w:r>
        <w:rPr>
          <w:rFonts w:eastAsia="Times New Roman" w:cs="Times New Roman"/>
          <w:b/>
          <w:bCs/>
          <w:color w:val="000000" w:themeColor="text1"/>
          <w:szCs w:val="36"/>
          <w:highlight w:val="green"/>
          <w:lang w:eastAsia="de-DE"/>
        </w:rPr>
        <w:t>Würfelt</w:t>
      </w:r>
      <w:r w:rsidR="0097160F" w:rsidRPr="008B32C5">
        <w:rPr>
          <w:rFonts w:eastAsia="Times New Roman" w:cs="Times New Roman"/>
          <w:b/>
          <w:bCs/>
          <w:color w:val="000000" w:themeColor="text1"/>
          <w:szCs w:val="36"/>
          <w:highlight w:val="green"/>
          <w:lang w:eastAsia="de-DE"/>
        </w:rPr>
        <w:t xml:space="preserve"> noch einmal! </w:t>
      </w:r>
    </w:p>
    <w:p w:rsidR="0097160F" w:rsidRDefault="0097160F" w:rsidP="0097160F">
      <w:pPr>
        <w:pStyle w:val="Listenabsatz"/>
        <w:spacing w:before="100" w:beforeAutospacing="1" w:after="100" w:afterAutospacing="1"/>
        <w:ind w:left="674"/>
        <w:outlineLvl w:val="1"/>
        <w:rPr>
          <w:rFonts w:eastAsia="Times New Roman" w:cs="Times New Roman"/>
          <w:bCs/>
          <w:color w:val="000000" w:themeColor="text1"/>
          <w:szCs w:val="36"/>
          <w:highlight w:val="green"/>
          <w:lang w:eastAsia="de-DE"/>
        </w:rPr>
      </w:pPr>
    </w:p>
    <w:p w:rsidR="0097160F" w:rsidRPr="00370F90" w:rsidRDefault="008B32C5" w:rsidP="0097160F">
      <w:pPr>
        <w:pStyle w:val="Listenabsatz"/>
        <w:numPr>
          <w:ilvl w:val="0"/>
          <w:numId w:val="1"/>
        </w:numPr>
        <w:spacing w:before="100" w:beforeAutospacing="1" w:after="100" w:afterAutospacing="1"/>
        <w:ind w:left="674"/>
        <w:outlineLvl w:val="1"/>
        <w:rPr>
          <w:rFonts w:eastAsia="Times New Roman" w:cs="Times New Roman"/>
          <w:bCs/>
          <w:szCs w:val="36"/>
          <w:lang w:eastAsia="de-DE"/>
        </w:rPr>
      </w:pPr>
      <w:r>
        <w:rPr>
          <w:rFonts w:eastAsia="Times New Roman" w:cs="Times New Roman"/>
          <w:bCs/>
          <w:szCs w:val="36"/>
          <w:lang w:eastAsia="de-DE"/>
        </w:rPr>
        <w:t>Ihr wollt</w:t>
      </w:r>
      <w:r w:rsidR="0097160F" w:rsidRPr="00370F90">
        <w:rPr>
          <w:rFonts w:eastAsia="Times New Roman" w:cs="Times New Roman"/>
          <w:bCs/>
          <w:szCs w:val="36"/>
          <w:lang w:eastAsia="de-DE"/>
        </w:rPr>
        <w:t xml:space="preserve"> in Frankreich ein</w:t>
      </w:r>
      <w:r w:rsidR="0097160F">
        <w:rPr>
          <w:rFonts w:eastAsia="Times New Roman" w:cs="Times New Roman"/>
          <w:bCs/>
          <w:szCs w:val="36"/>
          <w:lang w:eastAsia="de-DE"/>
        </w:rPr>
        <w:t>e Pizza (frei zu wählen)</w:t>
      </w:r>
      <w:r w:rsidR="0097160F" w:rsidRPr="00370F90">
        <w:rPr>
          <w:rFonts w:eastAsia="Times New Roman" w:cs="Times New Roman"/>
          <w:bCs/>
          <w:szCs w:val="36"/>
          <w:lang w:eastAsia="de-DE"/>
        </w:rPr>
        <w:t xml:space="preserve"> und ein</w:t>
      </w:r>
      <w:r>
        <w:rPr>
          <w:rFonts w:eastAsia="Times New Roman" w:cs="Times New Roman"/>
          <w:bCs/>
          <w:szCs w:val="36"/>
          <w:lang w:eastAsia="de-DE"/>
        </w:rPr>
        <w:t xml:space="preserve"> Getränk bestellen. Was sagt ihr</w:t>
      </w:r>
      <w:r w:rsidR="0097160F" w:rsidRPr="00370F90">
        <w:rPr>
          <w:rFonts w:eastAsia="Times New Roman" w:cs="Times New Roman"/>
          <w:bCs/>
          <w:szCs w:val="36"/>
          <w:lang w:eastAsia="de-DE"/>
        </w:rPr>
        <w:t>?</w:t>
      </w:r>
    </w:p>
    <w:p w:rsidR="0097160F" w:rsidRPr="00EB1158" w:rsidRDefault="008B32C5" w:rsidP="008B32C5">
      <w:pPr>
        <w:pStyle w:val="Listenabsatz"/>
        <w:spacing w:before="100" w:beforeAutospacing="1" w:after="100" w:afterAutospacing="1"/>
        <w:ind w:left="674"/>
        <w:outlineLvl w:val="1"/>
        <w:rPr>
          <w:rFonts w:eastAsia="Times New Roman" w:cs="Times New Roman"/>
          <w:bCs/>
          <w:szCs w:val="36"/>
          <w:lang w:val="fr-FR" w:eastAsia="de-DE"/>
        </w:rPr>
      </w:pPr>
      <w:r>
        <w:rPr>
          <w:rFonts w:eastAsia="Times New Roman" w:cs="Times New Roman"/>
          <w:bCs/>
          <w:szCs w:val="36"/>
          <w:lang w:val="fr-FR" w:eastAsia="de-DE"/>
        </w:rPr>
        <w:t>Vous voulez</w:t>
      </w:r>
      <w:r w:rsidR="0097160F" w:rsidRPr="00370F90">
        <w:rPr>
          <w:rFonts w:eastAsia="Times New Roman" w:cs="Times New Roman"/>
          <w:bCs/>
          <w:szCs w:val="36"/>
          <w:lang w:val="fr-FR" w:eastAsia="de-DE"/>
        </w:rPr>
        <w:t xml:space="preserve"> commander</w:t>
      </w:r>
      <w:r w:rsidR="0097160F">
        <w:rPr>
          <w:rFonts w:eastAsia="Times New Roman" w:cs="Times New Roman"/>
          <w:bCs/>
          <w:szCs w:val="36"/>
          <w:lang w:val="fr-FR" w:eastAsia="de-DE"/>
        </w:rPr>
        <w:t xml:space="preserve"> </w:t>
      </w:r>
      <w:r w:rsidR="0097160F" w:rsidRPr="00370F90">
        <w:rPr>
          <w:rFonts w:eastAsia="Times New Roman" w:cs="Times New Roman"/>
          <w:bCs/>
          <w:szCs w:val="36"/>
          <w:lang w:val="fr-FR" w:eastAsia="de-DE"/>
        </w:rPr>
        <w:t xml:space="preserve">en Allemagne une pizza </w:t>
      </w:r>
      <w:r w:rsidR="0097160F">
        <w:rPr>
          <w:rFonts w:eastAsia="Times New Roman" w:cs="Times New Roman"/>
          <w:bCs/>
          <w:szCs w:val="36"/>
          <w:lang w:val="fr-FR" w:eastAsia="de-DE"/>
        </w:rPr>
        <w:t xml:space="preserve">(au choix) </w:t>
      </w:r>
      <w:r>
        <w:rPr>
          <w:rFonts w:eastAsia="Times New Roman" w:cs="Times New Roman"/>
          <w:bCs/>
          <w:szCs w:val="36"/>
          <w:lang w:val="fr-FR" w:eastAsia="de-DE"/>
        </w:rPr>
        <w:t>et une boisson. Que dites-vous</w:t>
      </w:r>
      <w:r w:rsidR="0097160F" w:rsidRPr="00370F90">
        <w:rPr>
          <w:rFonts w:eastAsia="Times New Roman" w:cs="Times New Roman"/>
          <w:bCs/>
          <w:szCs w:val="36"/>
          <w:lang w:val="fr-FR" w:eastAsia="de-DE"/>
        </w:rPr>
        <w:t>?</w:t>
      </w:r>
    </w:p>
    <w:p w:rsidR="0097160F" w:rsidRDefault="0097160F" w:rsidP="0097160F">
      <w:pPr>
        <w:pStyle w:val="Listenabsatz"/>
        <w:spacing w:before="100" w:beforeAutospacing="1" w:after="100" w:afterAutospacing="1"/>
        <w:ind w:left="674"/>
        <w:outlineLvl w:val="1"/>
        <w:rPr>
          <w:rFonts w:eastAsia="Times New Roman" w:cs="Times New Roman"/>
          <w:bCs/>
          <w:szCs w:val="36"/>
          <w:lang w:eastAsia="de-DE"/>
        </w:rPr>
      </w:pPr>
    </w:p>
    <w:p w:rsidR="0097160F" w:rsidRDefault="00746DA5" w:rsidP="0097160F">
      <w:pPr>
        <w:pStyle w:val="Listenabsatz"/>
        <w:numPr>
          <w:ilvl w:val="0"/>
          <w:numId w:val="1"/>
        </w:numPr>
        <w:spacing w:before="100" w:beforeAutospacing="1" w:after="100" w:afterAutospacing="1"/>
        <w:ind w:left="674"/>
        <w:outlineLvl w:val="1"/>
        <w:rPr>
          <w:rFonts w:eastAsia="Times New Roman" w:cs="Times New Roman"/>
          <w:bCs/>
          <w:szCs w:val="36"/>
          <w:lang w:val="fr-FR" w:eastAsia="de-DE"/>
        </w:rPr>
      </w:pPr>
      <w:r>
        <w:rPr>
          <w:rFonts w:eastAsia="Times New Roman" w:cs="Times New Roman"/>
          <w:bCs/>
          <w:szCs w:val="36"/>
          <w:lang w:val="fr-FR" w:eastAsia="de-DE"/>
        </w:rPr>
        <w:t>Comment dit-on</w:t>
      </w:r>
      <w:r w:rsidR="0097160F" w:rsidRPr="00E00A77">
        <w:rPr>
          <w:rFonts w:eastAsia="Times New Roman" w:cs="Times New Roman"/>
          <w:bCs/>
          <w:szCs w:val="36"/>
          <w:lang w:val="fr-FR" w:eastAsia="de-DE"/>
        </w:rPr>
        <w:t xml:space="preserve"> : </w:t>
      </w:r>
      <w:r w:rsidR="008B32C5">
        <w:rPr>
          <w:rFonts w:eastAsia="Times New Roman" w:cs="Times New Roman"/>
          <w:bCs/>
          <w:szCs w:val="36"/>
          <w:lang w:val="fr-FR" w:eastAsia="de-DE"/>
        </w:rPr>
        <w:t>« </w:t>
      </w:r>
      <w:r w:rsidR="0097160F" w:rsidRPr="00E00A77">
        <w:rPr>
          <w:rFonts w:eastAsia="Times New Roman" w:cs="Times New Roman"/>
          <w:bCs/>
          <w:szCs w:val="36"/>
          <w:lang w:val="fr-FR" w:eastAsia="de-DE"/>
        </w:rPr>
        <w:t>Ce n</w:t>
      </w:r>
      <w:r w:rsidR="0097160F">
        <w:rPr>
          <w:rFonts w:eastAsia="Times New Roman" w:cs="Times New Roman"/>
          <w:bCs/>
          <w:szCs w:val="36"/>
          <w:lang w:val="fr-FR" w:eastAsia="de-DE"/>
        </w:rPr>
        <w:t>e sont pas mes oignons en allemand</w:t>
      </w:r>
      <w:r w:rsidR="008B32C5">
        <w:rPr>
          <w:rFonts w:eastAsia="Times New Roman" w:cs="Times New Roman"/>
          <w:bCs/>
          <w:szCs w:val="36"/>
          <w:lang w:val="fr-FR" w:eastAsia="de-DE"/>
        </w:rPr>
        <w:t> »</w:t>
      </w:r>
      <w:r w:rsidR="0097160F">
        <w:rPr>
          <w:rFonts w:eastAsia="Times New Roman" w:cs="Times New Roman"/>
          <w:bCs/>
          <w:szCs w:val="36"/>
          <w:lang w:val="fr-FR" w:eastAsia="de-DE"/>
        </w:rPr>
        <w:t> ?</w:t>
      </w:r>
      <w:r w:rsidR="00AA6E9D">
        <w:rPr>
          <w:rFonts w:eastAsia="Times New Roman" w:cs="Times New Roman"/>
          <w:bCs/>
          <w:szCs w:val="36"/>
          <w:lang w:val="fr-FR" w:eastAsia="de-DE"/>
        </w:rPr>
        <w:t xml:space="preserve"> </w:t>
      </w:r>
    </w:p>
    <w:p w:rsidR="00AA6E9D" w:rsidRPr="00AA6E9D" w:rsidRDefault="00AA6E9D" w:rsidP="00AA6E9D">
      <w:pPr>
        <w:pStyle w:val="Listenabsatz"/>
        <w:spacing w:before="100" w:beforeAutospacing="1" w:after="100" w:afterAutospacing="1"/>
        <w:ind w:left="674"/>
        <w:outlineLvl w:val="1"/>
        <w:rPr>
          <w:rFonts w:eastAsia="Times New Roman" w:cs="Times New Roman"/>
          <w:bCs/>
          <w:i/>
          <w:color w:val="FF0000"/>
          <w:szCs w:val="36"/>
          <w:lang w:val="fr-FR" w:eastAsia="de-DE"/>
        </w:rPr>
      </w:pPr>
      <w:proofErr w:type="spellStart"/>
      <w:r w:rsidRPr="00AA6E9D">
        <w:rPr>
          <w:rFonts w:eastAsia="Times New Roman" w:cs="Times New Roman"/>
          <w:bCs/>
          <w:i/>
          <w:color w:val="FF0000"/>
          <w:szCs w:val="36"/>
          <w:lang w:val="fr-FR" w:eastAsia="de-DE"/>
        </w:rPr>
        <w:t>Das</w:t>
      </w:r>
      <w:proofErr w:type="spellEnd"/>
      <w:r w:rsidRPr="00AA6E9D">
        <w:rPr>
          <w:rFonts w:eastAsia="Times New Roman" w:cs="Times New Roman"/>
          <w:bCs/>
          <w:i/>
          <w:color w:val="FF0000"/>
          <w:szCs w:val="36"/>
          <w:lang w:val="fr-FR" w:eastAsia="de-DE"/>
        </w:rPr>
        <w:t xml:space="preserve"> </w:t>
      </w:r>
      <w:proofErr w:type="spellStart"/>
      <w:r w:rsidRPr="00AA6E9D">
        <w:rPr>
          <w:rFonts w:eastAsia="Times New Roman" w:cs="Times New Roman"/>
          <w:bCs/>
          <w:i/>
          <w:color w:val="FF0000"/>
          <w:szCs w:val="36"/>
          <w:lang w:val="fr-FR" w:eastAsia="de-DE"/>
        </w:rPr>
        <w:t>geht</w:t>
      </w:r>
      <w:proofErr w:type="spellEnd"/>
      <w:r w:rsidRPr="00AA6E9D">
        <w:rPr>
          <w:rFonts w:eastAsia="Times New Roman" w:cs="Times New Roman"/>
          <w:bCs/>
          <w:i/>
          <w:color w:val="FF0000"/>
          <w:szCs w:val="36"/>
          <w:lang w:val="fr-FR" w:eastAsia="de-DE"/>
        </w:rPr>
        <w:t xml:space="preserve"> </w:t>
      </w:r>
      <w:proofErr w:type="spellStart"/>
      <w:r w:rsidRPr="00AA6E9D">
        <w:rPr>
          <w:rFonts w:eastAsia="Times New Roman" w:cs="Times New Roman"/>
          <w:bCs/>
          <w:i/>
          <w:color w:val="FF0000"/>
          <w:szCs w:val="36"/>
          <w:lang w:val="fr-FR" w:eastAsia="de-DE"/>
        </w:rPr>
        <w:t>dich</w:t>
      </w:r>
      <w:proofErr w:type="spellEnd"/>
      <w:r w:rsidRPr="00AA6E9D">
        <w:rPr>
          <w:rFonts w:eastAsia="Times New Roman" w:cs="Times New Roman"/>
          <w:bCs/>
          <w:i/>
          <w:color w:val="FF0000"/>
          <w:szCs w:val="36"/>
          <w:lang w:val="fr-FR" w:eastAsia="de-DE"/>
        </w:rPr>
        <w:t xml:space="preserve"> </w:t>
      </w:r>
      <w:proofErr w:type="spellStart"/>
      <w:r w:rsidRPr="00AA6E9D">
        <w:rPr>
          <w:rFonts w:eastAsia="Times New Roman" w:cs="Times New Roman"/>
          <w:bCs/>
          <w:i/>
          <w:color w:val="FF0000"/>
          <w:szCs w:val="36"/>
          <w:lang w:val="fr-FR" w:eastAsia="de-DE"/>
        </w:rPr>
        <w:t>nichts</w:t>
      </w:r>
      <w:proofErr w:type="spellEnd"/>
      <w:r w:rsidRPr="00AA6E9D">
        <w:rPr>
          <w:rFonts w:eastAsia="Times New Roman" w:cs="Times New Roman"/>
          <w:bCs/>
          <w:i/>
          <w:color w:val="FF0000"/>
          <w:szCs w:val="36"/>
          <w:lang w:val="fr-FR" w:eastAsia="de-DE"/>
        </w:rPr>
        <w:t xml:space="preserve"> an.</w:t>
      </w:r>
    </w:p>
    <w:p w:rsidR="0097160F" w:rsidRPr="00E00A77" w:rsidRDefault="0097160F" w:rsidP="0097160F">
      <w:pPr>
        <w:pStyle w:val="Listenabsatz"/>
        <w:spacing w:before="100" w:beforeAutospacing="1" w:after="100" w:afterAutospacing="1"/>
        <w:ind w:left="532"/>
        <w:outlineLvl w:val="1"/>
        <w:rPr>
          <w:rFonts w:eastAsia="Times New Roman" w:cs="Times New Roman"/>
          <w:bCs/>
          <w:szCs w:val="36"/>
          <w:lang w:val="fr-FR" w:eastAsia="de-DE"/>
        </w:rPr>
      </w:pPr>
    </w:p>
    <w:p w:rsidR="0097160F" w:rsidRDefault="0097160F" w:rsidP="0097160F">
      <w:pPr>
        <w:pStyle w:val="Listenabsatz"/>
        <w:numPr>
          <w:ilvl w:val="0"/>
          <w:numId w:val="1"/>
        </w:numPr>
        <w:spacing w:before="100" w:beforeAutospacing="1" w:after="100" w:afterAutospacing="1"/>
        <w:ind w:left="674"/>
        <w:outlineLvl w:val="1"/>
        <w:rPr>
          <w:rFonts w:eastAsia="Times New Roman" w:cs="Times New Roman"/>
          <w:b/>
          <w:bCs/>
          <w:color w:val="000000" w:themeColor="text1"/>
          <w:szCs w:val="36"/>
          <w:highlight w:val="cyan"/>
          <w:lang w:eastAsia="de-DE"/>
        </w:rPr>
      </w:pPr>
      <w:r w:rsidRPr="00A91ADC">
        <w:rPr>
          <w:rFonts w:eastAsia="Times New Roman" w:cs="Times New Roman"/>
          <w:b/>
          <w:bCs/>
          <w:color w:val="000000" w:themeColor="text1"/>
          <w:szCs w:val="36"/>
          <w:highlight w:val="cyan"/>
          <w:lang w:eastAsia="de-DE"/>
        </w:rPr>
        <w:t>Rückt fünf Felder vor.</w:t>
      </w:r>
      <w:r>
        <w:rPr>
          <w:rFonts w:eastAsia="Times New Roman" w:cs="Times New Roman"/>
          <w:b/>
          <w:bCs/>
          <w:color w:val="000000" w:themeColor="text1"/>
          <w:szCs w:val="36"/>
          <w:highlight w:val="cyan"/>
          <w:lang w:eastAsia="de-DE"/>
        </w:rPr>
        <w:t xml:space="preserve">  </w:t>
      </w:r>
      <w:r>
        <w:rPr>
          <w:rFonts w:eastAsia="Times New Roman" w:cs="Times New Roman"/>
          <w:b/>
          <w:bCs/>
          <w:color w:val="000000" w:themeColor="text1"/>
          <w:szCs w:val="36"/>
          <w:highlight w:val="cyan"/>
          <w:lang w:eastAsia="de-DE"/>
        </w:rPr>
        <w:tab/>
      </w:r>
      <w:r>
        <w:rPr>
          <w:rFonts w:eastAsia="Times New Roman" w:cs="Times New Roman"/>
          <w:b/>
          <w:bCs/>
          <w:color w:val="000000" w:themeColor="text1"/>
          <w:szCs w:val="36"/>
          <w:highlight w:val="cyan"/>
          <w:lang w:eastAsia="de-DE"/>
        </w:rPr>
        <w:tab/>
      </w:r>
      <w:r>
        <w:rPr>
          <w:rFonts w:eastAsia="Times New Roman" w:cs="Times New Roman"/>
          <w:b/>
          <w:bCs/>
          <w:color w:val="000000" w:themeColor="text1"/>
          <w:szCs w:val="36"/>
          <w:highlight w:val="cyan"/>
          <w:lang w:eastAsia="de-DE"/>
        </w:rPr>
        <w:tab/>
      </w:r>
      <w:r>
        <w:rPr>
          <w:rFonts w:eastAsia="Times New Roman" w:cs="Times New Roman"/>
          <w:b/>
          <w:bCs/>
          <w:color w:val="000000" w:themeColor="text1"/>
          <w:szCs w:val="36"/>
          <w:highlight w:val="cyan"/>
          <w:lang w:eastAsia="de-DE"/>
        </w:rPr>
        <w:tab/>
      </w:r>
      <w:r>
        <w:rPr>
          <w:rFonts w:eastAsia="Times New Roman" w:cs="Times New Roman"/>
          <w:b/>
          <w:bCs/>
          <w:color w:val="000000" w:themeColor="text1"/>
          <w:szCs w:val="36"/>
          <w:highlight w:val="cyan"/>
          <w:lang w:eastAsia="de-DE"/>
        </w:rPr>
        <w:tab/>
      </w:r>
      <w:r>
        <w:rPr>
          <w:rFonts w:eastAsia="Times New Roman" w:cs="Times New Roman"/>
          <w:b/>
          <w:bCs/>
          <w:color w:val="000000" w:themeColor="text1"/>
          <w:szCs w:val="36"/>
          <w:highlight w:val="cyan"/>
          <w:lang w:eastAsia="de-DE"/>
        </w:rPr>
        <w:tab/>
      </w:r>
      <w:proofErr w:type="spellStart"/>
      <w:r w:rsidRPr="001E6523">
        <w:rPr>
          <w:rFonts w:eastAsia="Times New Roman" w:cs="Times New Roman"/>
          <w:b/>
          <w:bCs/>
          <w:color w:val="000000" w:themeColor="text1"/>
          <w:szCs w:val="36"/>
          <w:highlight w:val="cyan"/>
          <w:lang w:eastAsia="de-DE"/>
        </w:rPr>
        <w:t>Avancez</w:t>
      </w:r>
      <w:proofErr w:type="spellEnd"/>
      <w:r w:rsidRPr="001E6523">
        <w:rPr>
          <w:rFonts w:eastAsia="Times New Roman" w:cs="Times New Roman"/>
          <w:b/>
          <w:bCs/>
          <w:color w:val="000000" w:themeColor="text1"/>
          <w:szCs w:val="36"/>
          <w:highlight w:val="cyan"/>
          <w:lang w:eastAsia="de-DE"/>
        </w:rPr>
        <w:t xml:space="preserve"> de </w:t>
      </w:r>
      <w:proofErr w:type="spellStart"/>
      <w:r w:rsidRPr="001E6523">
        <w:rPr>
          <w:rFonts w:eastAsia="Times New Roman" w:cs="Times New Roman"/>
          <w:b/>
          <w:bCs/>
          <w:color w:val="000000" w:themeColor="text1"/>
          <w:szCs w:val="36"/>
          <w:highlight w:val="cyan"/>
          <w:lang w:eastAsia="de-DE"/>
        </w:rPr>
        <w:t>cinq</w:t>
      </w:r>
      <w:proofErr w:type="spellEnd"/>
      <w:r w:rsidRPr="001E6523">
        <w:rPr>
          <w:rFonts w:eastAsia="Times New Roman" w:cs="Times New Roman"/>
          <w:b/>
          <w:bCs/>
          <w:color w:val="000000" w:themeColor="text1"/>
          <w:szCs w:val="36"/>
          <w:highlight w:val="cyan"/>
          <w:lang w:eastAsia="de-DE"/>
        </w:rPr>
        <w:t xml:space="preserve"> </w:t>
      </w:r>
      <w:proofErr w:type="spellStart"/>
      <w:r w:rsidRPr="001E6523">
        <w:rPr>
          <w:rFonts w:eastAsia="Times New Roman" w:cs="Times New Roman"/>
          <w:b/>
          <w:bCs/>
          <w:color w:val="000000" w:themeColor="text1"/>
          <w:szCs w:val="36"/>
          <w:highlight w:val="cyan"/>
          <w:lang w:eastAsia="de-DE"/>
        </w:rPr>
        <w:t>cases</w:t>
      </w:r>
      <w:proofErr w:type="spellEnd"/>
      <w:r>
        <w:rPr>
          <w:rFonts w:eastAsia="Times New Roman" w:cs="Times New Roman"/>
          <w:b/>
          <w:bCs/>
          <w:color w:val="000000" w:themeColor="text1"/>
          <w:szCs w:val="36"/>
          <w:highlight w:val="cyan"/>
          <w:lang w:eastAsia="de-DE"/>
        </w:rPr>
        <w:t>.</w:t>
      </w:r>
    </w:p>
    <w:p w:rsidR="0097160F" w:rsidRPr="001E6523" w:rsidRDefault="0097160F" w:rsidP="0097160F">
      <w:pPr>
        <w:pStyle w:val="Listenabsatz"/>
        <w:spacing w:before="100" w:beforeAutospacing="1" w:after="100" w:afterAutospacing="1"/>
        <w:ind w:left="532"/>
        <w:outlineLvl w:val="1"/>
        <w:rPr>
          <w:rFonts w:eastAsia="Times New Roman" w:cs="Times New Roman"/>
          <w:b/>
          <w:bCs/>
          <w:color w:val="000000" w:themeColor="text1"/>
          <w:szCs w:val="36"/>
          <w:highlight w:val="cyan"/>
          <w:lang w:eastAsia="de-DE"/>
        </w:rPr>
      </w:pPr>
    </w:p>
    <w:p w:rsidR="0097160F" w:rsidRDefault="0097160F" w:rsidP="0097160F">
      <w:pPr>
        <w:pStyle w:val="Listenabsatz"/>
        <w:numPr>
          <w:ilvl w:val="0"/>
          <w:numId w:val="1"/>
        </w:numPr>
        <w:spacing w:before="100" w:beforeAutospacing="1" w:after="100" w:afterAutospacing="1"/>
        <w:ind w:left="674"/>
        <w:outlineLvl w:val="1"/>
        <w:rPr>
          <w:rFonts w:eastAsia="Times New Roman" w:cs="Times New Roman"/>
          <w:bCs/>
          <w:szCs w:val="36"/>
          <w:lang w:eastAsia="de-DE"/>
        </w:rPr>
      </w:pPr>
      <w:r>
        <w:rPr>
          <w:rFonts w:eastAsia="Times New Roman" w:cs="Times New Roman"/>
          <w:bCs/>
          <w:noProof/>
          <w:szCs w:val="36"/>
          <w:lang w:eastAsia="de-DE"/>
        </w:rPr>
        <mc:AlternateContent>
          <mc:Choice Requires="wps">
            <w:drawing>
              <wp:anchor distT="0" distB="0" distL="114300" distR="114300" simplePos="0" relativeHeight="251663360" behindDoc="0" locked="0" layoutInCell="1" allowOverlap="1" wp14:anchorId="6C2EE93C" wp14:editId="5EB685C7">
                <wp:simplePos x="0" y="0"/>
                <wp:positionH relativeFrom="column">
                  <wp:posOffset>3398520</wp:posOffset>
                </wp:positionH>
                <wp:positionV relativeFrom="paragraph">
                  <wp:posOffset>57150</wp:posOffset>
                </wp:positionV>
                <wp:extent cx="243840" cy="350520"/>
                <wp:effectExtent l="95250" t="95250" r="22860" b="30480"/>
                <wp:wrapNone/>
                <wp:docPr id="4" name="Pfeil: nach unten 4"/>
                <wp:cNvGraphicFramePr/>
                <a:graphic xmlns:a="http://schemas.openxmlformats.org/drawingml/2006/main">
                  <a:graphicData uri="http://schemas.microsoft.com/office/word/2010/wordprocessingShape">
                    <wps:wsp>
                      <wps:cNvSpPr/>
                      <wps:spPr>
                        <a:xfrm>
                          <a:off x="0" y="0"/>
                          <a:ext cx="243840" cy="350520"/>
                        </a:xfrm>
                        <a:prstGeom prst="downArrow">
                          <a:avLst/>
                        </a:prstGeom>
                        <a:solidFill>
                          <a:schemeClr val="tx1"/>
                        </a:solidFill>
                        <a:ln>
                          <a:noFill/>
                        </a:ln>
                        <a:effectLst>
                          <a:outerShdw blurRad="50800" dist="38100" dir="13500000" algn="b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B4773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4" o:spid="_x0000_s1026" type="#_x0000_t67" style="position:absolute;margin-left:267.6pt;margin-top:4.5pt;width:19.2pt;height:27.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" adj="14087" fillcolor="black [3213]" stroked="f" strokeweight="1pt">
                <v:shadow on="t" color="black" opacity="26214f" origin=".5,.5" offset="-.74836mm,-.74836mm"/>
              </v:shape>
            </w:pict>
          </mc:Fallback>
        </mc:AlternateContent>
      </w:r>
      <w:r>
        <w:rPr>
          <w:rFonts w:eastAsia="Times New Roman" w:cs="Times New Roman"/>
          <w:bCs/>
          <w:szCs w:val="36"/>
          <w:lang w:eastAsia="de-DE"/>
        </w:rPr>
        <w:t xml:space="preserve">Geht geradewegs ins Ziel…    </w:t>
      </w:r>
      <w:proofErr w:type="spellStart"/>
      <w:r>
        <w:rPr>
          <w:rFonts w:eastAsia="Times New Roman" w:cs="Times New Roman"/>
          <w:bCs/>
          <w:szCs w:val="36"/>
          <w:lang w:eastAsia="de-DE"/>
        </w:rPr>
        <w:t>Avancez</w:t>
      </w:r>
      <w:proofErr w:type="spellEnd"/>
      <w:r>
        <w:rPr>
          <w:rFonts w:eastAsia="Times New Roman" w:cs="Times New Roman"/>
          <w:bCs/>
          <w:szCs w:val="36"/>
          <w:lang w:eastAsia="de-DE"/>
        </w:rPr>
        <w:t xml:space="preserve"> </w:t>
      </w:r>
      <w:proofErr w:type="spellStart"/>
      <w:r>
        <w:rPr>
          <w:rFonts w:eastAsia="Times New Roman" w:cs="Times New Roman"/>
          <w:bCs/>
          <w:szCs w:val="36"/>
          <w:lang w:eastAsia="de-DE"/>
        </w:rPr>
        <w:t>droit</w:t>
      </w:r>
      <w:proofErr w:type="spellEnd"/>
      <w:r>
        <w:rPr>
          <w:rFonts w:eastAsia="Times New Roman" w:cs="Times New Roman"/>
          <w:bCs/>
          <w:szCs w:val="36"/>
          <w:lang w:eastAsia="de-DE"/>
        </w:rPr>
        <w:t xml:space="preserve"> au but…</w:t>
      </w:r>
    </w:p>
    <w:p w:rsidR="0097160F" w:rsidRPr="00FC5BE2" w:rsidRDefault="0097160F" w:rsidP="0097160F">
      <w:pPr>
        <w:pStyle w:val="Listenabsatz"/>
        <w:spacing w:before="100" w:beforeAutospacing="1" w:after="100" w:afterAutospacing="1"/>
        <w:ind w:left="674"/>
        <w:outlineLvl w:val="1"/>
        <w:rPr>
          <w:rFonts w:eastAsia="Times New Roman" w:cs="Times New Roman"/>
          <w:bCs/>
          <w:szCs w:val="36"/>
          <w:lang w:eastAsia="de-DE"/>
        </w:rPr>
      </w:pPr>
    </w:p>
    <w:p w:rsidR="0097160F" w:rsidRDefault="0097160F" w:rsidP="0097160F">
      <w:pPr>
        <w:pStyle w:val="Listenabsatz"/>
        <w:numPr>
          <w:ilvl w:val="0"/>
          <w:numId w:val="1"/>
        </w:numPr>
        <w:spacing w:before="100" w:beforeAutospacing="1" w:after="100" w:afterAutospacing="1"/>
        <w:ind w:left="674"/>
        <w:outlineLvl w:val="1"/>
        <w:rPr>
          <w:rFonts w:eastAsia="Times New Roman" w:cs="Times New Roman"/>
          <w:bCs/>
          <w:color w:val="000000" w:themeColor="text1"/>
          <w:szCs w:val="36"/>
          <w:lang w:eastAsia="de-DE"/>
        </w:rPr>
      </w:pPr>
      <w:r>
        <w:rPr>
          <w:rFonts w:eastAsia="Times New Roman" w:cs="Times New Roman"/>
          <w:bCs/>
          <w:color w:val="000000" w:themeColor="text1"/>
          <w:szCs w:val="36"/>
          <w:lang w:eastAsia="de-DE"/>
        </w:rPr>
        <w:t xml:space="preserve">Spielt „Stille Post“ und sagt euch einen selbsterfundenen kurzen Satz. (nur eine Person überlegt sich den Satz) </w:t>
      </w:r>
    </w:p>
    <w:p w:rsidR="0097160F" w:rsidRDefault="0097160F" w:rsidP="0097160F">
      <w:pPr>
        <w:pStyle w:val="Listenabsatz"/>
        <w:spacing w:before="100" w:beforeAutospacing="1" w:after="100" w:afterAutospacing="1"/>
        <w:ind w:left="674"/>
        <w:outlineLvl w:val="1"/>
        <w:rPr>
          <w:rFonts w:eastAsia="Times New Roman" w:cs="Times New Roman"/>
          <w:bCs/>
          <w:color w:val="000000" w:themeColor="text1"/>
          <w:szCs w:val="36"/>
          <w:lang w:eastAsia="de-DE"/>
        </w:rPr>
      </w:pPr>
      <w:proofErr w:type="spellStart"/>
      <w:r w:rsidRPr="00FC5BE2">
        <w:rPr>
          <w:rFonts w:eastAsia="Times New Roman" w:cs="Times New Roman"/>
          <w:bCs/>
          <w:color w:val="000000" w:themeColor="text1"/>
          <w:szCs w:val="36"/>
          <w:lang w:eastAsia="de-DE"/>
        </w:rPr>
        <w:t>Jouez</w:t>
      </w:r>
      <w:proofErr w:type="spellEnd"/>
      <w:r w:rsidRPr="00FC5BE2">
        <w:rPr>
          <w:rFonts w:eastAsia="Times New Roman" w:cs="Times New Roman"/>
          <w:bCs/>
          <w:color w:val="000000" w:themeColor="text1"/>
          <w:szCs w:val="36"/>
          <w:lang w:eastAsia="de-DE"/>
        </w:rPr>
        <w:t xml:space="preserve"> </w:t>
      </w:r>
      <w:r>
        <w:rPr>
          <w:rFonts w:eastAsia="Times New Roman" w:cs="Times New Roman"/>
          <w:bCs/>
          <w:color w:val="000000" w:themeColor="text1"/>
          <w:szCs w:val="36"/>
          <w:lang w:eastAsia="de-DE"/>
        </w:rPr>
        <w:t>au</w:t>
      </w:r>
      <w:r w:rsidRPr="00FC5BE2">
        <w:rPr>
          <w:rFonts w:eastAsia="Times New Roman" w:cs="Times New Roman"/>
          <w:bCs/>
          <w:color w:val="000000" w:themeColor="text1"/>
          <w:szCs w:val="36"/>
          <w:lang w:eastAsia="de-DE"/>
        </w:rPr>
        <w:t xml:space="preserve"> „</w:t>
      </w:r>
      <w:proofErr w:type="spellStart"/>
      <w:r w:rsidRPr="00FC5BE2">
        <w:rPr>
          <w:rFonts w:eastAsia="Times New Roman" w:cs="Times New Roman"/>
          <w:bCs/>
          <w:color w:val="000000" w:themeColor="text1"/>
          <w:szCs w:val="36"/>
          <w:lang w:eastAsia="de-DE"/>
        </w:rPr>
        <w:t>Téléphone</w:t>
      </w:r>
      <w:proofErr w:type="spellEnd"/>
      <w:r w:rsidRPr="00FC5BE2">
        <w:rPr>
          <w:rFonts w:eastAsia="Times New Roman" w:cs="Times New Roman"/>
          <w:bCs/>
          <w:color w:val="000000" w:themeColor="text1"/>
          <w:szCs w:val="36"/>
          <w:lang w:eastAsia="de-DE"/>
        </w:rPr>
        <w:t xml:space="preserve"> </w:t>
      </w:r>
      <w:proofErr w:type="spellStart"/>
      <w:r w:rsidRPr="00FC5BE2">
        <w:rPr>
          <w:rFonts w:eastAsia="Times New Roman" w:cs="Times New Roman"/>
          <w:bCs/>
          <w:color w:val="000000" w:themeColor="text1"/>
          <w:szCs w:val="36"/>
          <w:lang w:eastAsia="de-DE"/>
        </w:rPr>
        <w:t>arabe</w:t>
      </w:r>
      <w:proofErr w:type="spellEnd"/>
      <w:r w:rsidRPr="00FC5BE2">
        <w:rPr>
          <w:rFonts w:eastAsia="Times New Roman" w:cs="Times New Roman"/>
          <w:bCs/>
          <w:color w:val="000000" w:themeColor="text1"/>
          <w:szCs w:val="36"/>
          <w:lang w:eastAsia="de-DE"/>
        </w:rPr>
        <w:t xml:space="preserve">“ et </w:t>
      </w:r>
      <w:proofErr w:type="spellStart"/>
      <w:r w:rsidRPr="00FC5BE2">
        <w:rPr>
          <w:rFonts w:eastAsia="Times New Roman" w:cs="Times New Roman"/>
          <w:bCs/>
          <w:color w:val="000000" w:themeColor="text1"/>
          <w:szCs w:val="36"/>
          <w:lang w:eastAsia="de-DE"/>
        </w:rPr>
        <w:t>transmettez-vous</w:t>
      </w:r>
      <w:proofErr w:type="spellEnd"/>
      <w:r w:rsidRPr="00FC5BE2">
        <w:rPr>
          <w:rFonts w:eastAsia="Times New Roman" w:cs="Times New Roman"/>
          <w:bCs/>
          <w:color w:val="000000" w:themeColor="text1"/>
          <w:szCs w:val="36"/>
          <w:lang w:eastAsia="de-DE"/>
        </w:rPr>
        <w:t xml:space="preserve"> </w:t>
      </w:r>
      <w:proofErr w:type="spellStart"/>
      <w:r w:rsidRPr="00FC5BE2">
        <w:rPr>
          <w:rFonts w:eastAsia="Times New Roman" w:cs="Times New Roman"/>
          <w:bCs/>
          <w:color w:val="000000" w:themeColor="text1"/>
          <w:szCs w:val="36"/>
          <w:lang w:eastAsia="de-DE"/>
        </w:rPr>
        <w:t>une</w:t>
      </w:r>
      <w:proofErr w:type="spellEnd"/>
      <w:r w:rsidRPr="00FC5BE2">
        <w:rPr>
          <w:rFonts w:eastAsia="Times New Roman" w:cs="Times New Roman"/>
          <w:bCs/>
          <w:color w:val="000000" w:themeColor="text1"/>
          <w:szCs w:val="36"/>
          <w:lang w:eastAsia="de-DE"/>
        </w:rPr>
        <w:t xml:space="preserve"> </w:t>
      </w:r>
      <w:proofErr w:type="spellStart"/>
      <w:r w:rsidRPr="00FC5BE2">
        <w:rPr>
          <w:rFonts w:eastAsia="Times New Roman" w:cs="Times New Roman"/>
          <w:bCs/>
          <w:color w:val="000000" w:themeColor="text1"/>
          <w:szCs w:val="36"/>
          <w:lang w:eastAsia="de-DE"/>
        </w:rPr>
        <w:t>phrase</w:t>
      </w:r>
      <w:proofErr w:type="spellEnd"/>
      <w:r w:rsidRPr="00FC5BE2">
        <w:rPr>
          <w:rFonts w:eastAsia="Times New Roman" w:cs="Times New Roman"/>
          <w:bCs/>
          <w:color w:val="000000" w:themeColor="text1"/>
          <w:szCs w:val="36"/>
          <w:lang w:eastAsia="de-DE"/>
        </w:rPr>
        <w:t xml:space="preserve"> </w:t>
      </w:r>
      <w:proofErr w:type="spellStart"/>
      <w:r w:rsidRPr="00FC5BE2">
        <w:rPr>
          <w:rFonts w:eastAsia="Times New Roman" w:cs="Times New Roman"/>
          <w:bCs/>
          <w:color w:val="000000" w:themeColor="text1"/>
          <w:szCs w:val="36"/>
          <w:lang w:eastAsia="de-DE"/>
        </w:rPr>
        <w:t>courte</w:t>
      </w:r>
      <w:proofErr w:type="spellEnd"/>
      <w:r w:rsidRPr="00FC5BE2">
        <w:rPr>
          <w:rFonts w:eastAsia="Times New Roman" w:cs="Times New Roman"/>
          <w:bCs/>
          <w:color w:val="000000" w:themeColor="text1"/>
          <w:szCs w:val="36"/>
          <w:lang w:eastAsia="de-DE"/>
        </w:rPr>
        <w:t xml:space="preserve"> de </w:t>
      </w:r>
      <w:proofErr w:type="spellStart"/>
      <w:r w:rsidRPr="00FC5BE2">
        <w:rPr>
          <w:rFonts w:eastAsia="Times New Roman" w:cs="Times New Roman"/>
          <w:bCs/>
          <w:color w:val="000000" w:themeColor="text1"/>
          <w:szCs w:val="36"/>
          <w:lang w:eastAsia="de-DE"/>
        </w:rPr>
        <w:t>votre</w:t>
      </w:r>
      <w:proofErr w:type="spellEnd"/>
      <w:r w:rsidRPr="00FC5BE2">
        <w:rPr>
          <w:rFonts w:eastAsia="Times New Roman" w:cs="Times New Roman"/>
          <w:bCs/>
          <w:color w:val="000000" w:themeColor="text1"/>
          <w:szCs w:val="36"/>
          <w:lang w:eastAsia="de-DE"/>
        </w:rPr>
        <w:t xml:space="preserve"> </w:t>
      </w:r>
      <w:proofErr w:type="spellStart"/>
      <w:r w:rsidRPr="00FC5BE2">
        <w:rPr>
          <w:rFonts w:eastAsia="Times New Roman" w:cs="Times New Roman"/>
          <w:bCs/>
          <w:color w:val="000000" w:themeColor="text1"/>
          <w:szCs w:val="36"/>
          <w:lang w:eastAsia="de-DE"/>
        </w:rPr>
        <w:t>choix</w:t>
      </w:r>
      <w:proofErr w:type="spellEnd"/>
      <w:r w:rsidRPr="00FC5BE2">
        <w:rPr>
          <w:rFonts w:eastAsia="Times New Roman" w:cs="Times New Roman"/>
          <w:bCs/>
          <w:color w:val="000000" w:themeColor="text1"/>
          <w:szCs w:val="36"/>
          <w:lang w:eastAsia="de-DE"/>
        </w:rPr>
        <w:t>. (</w:t>
      </w:r>
      <w:proofErr w:type="spellStart"/>
      <w:r w:rsidRPr="00FC5BE2">
        <w:rPr>
          <w:rFonts w:eastAsia="Times New Roman" w:cs="Times New Roman"/>
          <w:bCs/>
          <w:color w:val="000000" w:themeColor="text1"/>
          <w:szCs w:val="36"/>
          <w:lang w:eastAsia="de-DE"/>
        </w:rPr>
        <w:t>seulement</w:t>
      </w:r>
      <w:proofErr w:type="spellEnd"/>
      <w:r w:rsidRPr="00FC5BE2">
        <w:rPr>
          <w:rFonts w:eastAsia="Times New Roman" w:cs="Times New Roman"/>
          <w:bCs/>
          <w:color w:val="000000" w:themeColor="text1"/>
          <w:szCs w:val="36"/>
          <w:lang w:eastAsia="de-DE"/>
        </w:rPr>
        <w:t xml:space="preserve"> </w:t>
      </w:r>
      <w:proofErr w:type="spellStart"/>
      <w:r w:rsidRPr="00FC5BE2">
        <w:rPr>
          <w:rFonts w:eastAsia="Times New Roman" w:cs="Times New Roman"/>
          <w:bCs/>
          <w:color w:val="000000" w:themeColor="text1"/>
          <w:szCs w:val="36"/>
          <w:lang w:eastAsia="de-DE"/>
        </w:rPr>
        <w:t>une</w:t>
      </w:r>
      <w:proofErr w:type="spellEnd"/>
      <w:r w:rsidRPr="00FC5BE2">
        <w:rPr>
          <w:rFonts w:eastAsia="Times New Roman" w:cs="Times New Roman"/>
          <w:bCs/>
          <w:color w:val="000000" w:themeColor="text1"/>
          <w:szCs w:val="36"/>
          <w:lang w:eastAsia="de-DE"/>
        </w:rPr>
        <w:t xml:space="preserve"> </w:t>
      </w:r>
      <w:proofErr w:type="spellStart"/>
      <w:r w:rsidRPr="00FC5BE2">
        <w:rPr>
          <w:rFonts w:eastAsia="Times New Roman" w:cs="Times New Roman"/>
          <w:bCs/>
          <w:color w:val="000000" w:themeColor="text1"/>
          <w:szCs w:val="36"/>
          <w:lang w:eastAsia="de-DE"/>
        </w:rPr>
        <w:t>personne</w:t>
      </w:r>
      <w:proofErr w:type="spellEnd"/>
      <w:r w:rsidRPr="00FC5BE2">
        <w:rPr>
          <w:rFonts w:eastAsia="Times New Roman" w:cs="Times New Roman"/>
          <w:bCs/>
          <w:color w:val="000000" w:themeColor="text1"/>
          <w:szCs w:val="36"/>
          <w:lang w:eastAsia="de-DE"/>
        </w:rPr>
        <w:t xml:space="preserve"> </w:t>
      </w:r>
      <w:proofErr w:type="spellStart"/>
      <w:r w:rsidRPr="00FC5BE2">
        <w:rPr>
          <w:rFonts w:eastAsia="Times New Roman" w:cs="Times New Roman"/>
          <w:bCs/>
          <w:color w:val="000000" w:themeColor="text1"/>
          <w:szCs w:val="36"/>
          <w:lang w:eastAsia="de-DE"/>
        </w:rPr>
        <w:t>réfléchit</w:t>
      </w:r>
      <w:proofErr w:type="spellEnd"/>
      <w:r w:rsidRPr="00FC5BE2">
        <w:rPr>
          <w:rFonts w:eastAsia="Times New Roman" w:cs="Times New Roman"/>
          <w:bCs/>
          <w:color w:val="000000" w:themeColor="text1"/>
          <w:szCs w:val="36"/>
          <w:lang w:eastAsia="de-DE"/>
        </w:rPr>
        <w:t xml:space="preserve"> à la </w:t>
      </w:r>
      <w:proofErr w:type="spellStart"/>
      <w:r w:rsidRPr="00FC5BE2">
        <w:rPr>
          <w:rFonts w:eastAsia="Times New Roman" w:cs="Times New Roman"/>
          <w:bCs/>
          <w:color w:val="000000" w:themeColor="text1"/>
          <w:szCs w:val="36"/>
          <w:lang w:eastAsia="de-DE"/>
        </w:rPr>
        <w:t>phrase</w:t>
      </w:r>
      <w:proofErr w:type="spellEnd"/>
      <w:r w:rsidRPr="00FC5BE2">
        <w:rPr>
          <w:rFonts w:eastAsia="Times New Roman" w:cs="Times New Roman"/>
          <w:bCs/>
          <w:color w:val="000000" w:themeColor="text1"/>
          <w:szCs w:val="36"/>
          <w:lang w:eastAsia="de-DE"/>
        </w:rPr>
        <w:t>)</w:t>
      </w:r>
    </w:p>
    <w:p w:rsidR="0097160F" w:rsidRDefault="0097160F" w:rsidP="0097160F">
      <w:pPr>
        <w:pStyle w:val="Listenabsatz"/>
        <w:spacing w:before="100" w:beforeAutospacing="1" w:after="100" w:afterAutospacing="1"/>
        <w:ind w:left="674"/>
        <w:outlineLvl w:val="1"/>
        <w:rPr>
          <w:rFonts w:eastAsia="Times New Roman" w:cs="Times New Roman"/>
          <w:bCs/>
          <w:color w:val="000000" w:themeColor="text1"/>
          <w:szCs w:val="36"/>
          <w:lang w:eastAsia="de-DE"/>
        </w:rPr>
      </w:pPr>
    </w:p>
    <w:p w:rsidR="0097160F" w:rsidRDefault="0097160F" w:rsidP="0097160F">
      <w:pPr>
        <w:pStyle w:val="Listenabsatz"/>
        <w:numPr>
          <w:ilvl w:val="0"/>
          <w:numId w:val="1"/>
        </w:numPr>
        <w:spacing w:before="100" w:beforeAutospacing="1" w:after="100" w:afterAutospacing="1"/>
        <w:ind w:left="674"/>
        <w:outlineLvl w:val="1"/>
        <w:rPr>
          <w:rFonts w:eastAsia="Times New Roman" w:cs="Times New Roman"/>
          <w:bCs/>
          <w:color w:val="000000" w:themeColor="text1"/>
          <w:szCs w:val="36"/>
          <w:lang w:eastAsia="de-DE"/>
        </w:rPr>
      </w:pPr>
      <w:r>
        <w:rPr>
          <w:rFonts w:eastAsia="Times New Roman" w:cs="Times New Roman"/>
          <w:bCs/>
          <w:color w:val="000000" w:themeColor="text1"/>
          <w:szCs w:val="36"/>
          <w:lang w:eastAsia="de-DE"/>
        </w:rPr>
        <w:t xml:space="preserve">Macht einen Kreis, eine Person der Gruppe stellt sich freiwillig in die Mitte. Diese Person verschränkt die Arme vor sich und lässt sich mehrmals dann in die Arme der anderen im Kreis fallen. </w:t>
      </w:r>
    </w:p>
    <w:p w:rsidR="0097160F" w:rsidRDefault="0097160F" w:rsidP="0097160F">
      <w:pPr>
        <w:pStyle w:val="Listenabsatz"/>
        <w:spacing w:before="100" w:beforeAutospacing="1" w:after="100" w:afterAutospacing="1"/>
        <w:ind w:left="674"/>
        <w:outlineLvl w:val="1"/>
        <w:rPr>
          <w:rFonts w:eastAsia="Times New Roman" w:cs="Times New Roman"/>
          <w:bCs/>
          <w:color w:val="000000" w:themeColor="text1"/>
          <w:szCs w:val="36"/>
          <w:lang w:eastAsia="de-DE"/>
        </w:rPr>
      </w:pPr>
      <w:proofErr w:type="spellStart"/>
      <w:r w:rsidRPr="00271592">
        <w:rPr>
          <w:rFonts w:eastAsia="Times New Roman" w:cs="Times New Roman"/>
          <w:bCs/>
          <w:color w:val="000000" w:themeColor="text1"/>
          <w:szCs w:val="36"/>
          <w:lang w:eastAsia="de-DE"/>
        </w:rPr>
        <w:t>Faites</w:t>
      </w:r>
      <w:proofErr w:type="spellEnd"/>
      <w:r w:rsidRPr="00271592">
        <w:rPr>
          <w:rFonts w:eastAsia="Times New Roman" w:cs="Times New Roman"/>
          <w:bCs/>
          <w:color w:val="000000" w:themeColor="text1"/>
          <w:szCs w:val="36"/>
          <w:lang w:eastAsia="de-DE"/>
        </w:rPr>
        <w:t xml:space="preserve"> </w:t>
      </w:r>
      <w:proofErr w:type="spellStart"/>
      <w:r w:rsidRPr="00271592">
        <w:rPr>
          <w:rFonts w:eastAsia="Times New Roman" w:cs="Times New Roman"/>
          <w:bCs/>
          <w:color w:val="000000" w:themeColor="text1"/>
          <w:szCs w:val="36"/>
          <w:lang w:eastAsia="de-DE"/>
        </w:rPr>
        <w:t>un</w:t>
      </w:r>
      <w:proofErr w:type="spellEnd"/>
      <w:r w:rsidRPr="00271592">
        <w:rPr>
          <w:rFonts w:eastAsia="Times New Roman" w:cs="Times New Roman"/>
          <w:bCs/>
          <w:color w:val="000000" w:themeColor="text1"/>
          <w:szCs w:val="36"/>
          <w:lang w:eastAsia="de-DE"/>
        </w:rPr>
        <w:t xml:space="preserve"> </w:t>
      </w:r>
      <w:proofErr w:type="spellStart"/>
      <w:r w:rsidRPr="00271592">
        <w:rPr>
          <w:rFonts w:eastAsia="Times New Roman" w:cs="Times New Roman"/>
          <w:bCs/>
          <w:color w:val="000000" w:themeColor="text1"/>
          <w:szCs w:val="36"/>
          <w:lang w:eastAsia="de-DE"/>
        </w:rPr>
        <w:t>cercle</w:t>
      </w:r>
      <w:proofErr w:type="spellEnd"/>
      <w:r w:rsidRPr="00271592">
        <w:rPr>
          <w:rFonts w:eastAsia="Times New Roman" w:cs="Times New Roman"/>
          <w:bCs/>
          <w:color w:val="000000" w:themeColor="text1"/>
          <w:szCs w:val="36"/>
          <w:lang w:eastAsia="de-DE"/>
        </w:rPr>
        <w:t xml:space="preserve"> et </w:t>
      </w:r>
      <w:proofErr w:type="spellStart"/>
      <w:r w:rsidRPr="00271592">
        <w:rPr>
          <w:rFonts w:eastAsia="Times New Roman" w:cs="Times New Roman"/>
          <w:bCs/>
          <w:color w:val="000000" w:themeColor="text1"/>
          <w:szCs w:val="36"/>
          <w:lang w:eastAsia="de-DE"/>
        </w:rPr>
        <w:t>mettez</w:t>
      </w:r>
      <w:proofErr w:type="spellEnd"/>
      <w:r w:rsidRPr="00271592">
        <w:rPr>
          <w:rFonts w:eastAsia="Times New Roman" w:cs="Times New Roman"/>
          <w:bCs/>
          <w:color w:val="000000" w:themeColor="text1"/>
          <w:szCs w:val="36"/>
          <w:lang w:eastAsia="de-DE"/>
        </w:rPr>
        <w:t xml:space="preserve"> </w:t>
      </w:r>
      <w:proofErr w:type="spellStart"/>
      <w:r w:rsidRPr="00271592">
        <w:rPr>
          <w:rFonts w:eastAsia="Times New Roman" w:cs="Times New Roman"/>
          <w:bCs/>
          <w:color w:val="000000" w:themeColor="text1"/>
          <w:szCs w:val="36"/>
          <w:lang w:eastAsia="de-DE"/>
        </w:rPr>
        <w:t>u</w:t>
      </w:r>
      <w:r>
        <w:rPr>
          <w:rFonts w:eastAsia="Times New Roman" w:cs="Times New Roman"/>
          <w:bCs/>
          <w:color w:val="000000" w:themeColor="text1"/>
          <w:szCs w:val="36"/>
          <w:lang w:eastAsia="de-DE"/>
        </w:rPr>
        <w:t>n</w:t>
      </w:r>
      <w:proofErr w:type="spellEnd"/>
      <w:r>
        <w:rPr>
          <w:rFonts w:eastAsia="Times New Roman" w:cs="Times New Roman"/>
          <w:bCs/>
          <w:color w:val="000000" w:themeColor="text1"/>
          <w:szCs w:val="36"/>
          <w:lang w:eastAsia="de-DE"/>
        </w:rPr>
        <w:t xml:space="preserve"> </w:t>
      </w:r>
      <w:proofErr w:type="spellStart"/>
      <w:r>
        <w:rPr>
          <w:rFonts w:eastAsia="Times New Roman" w:cs="Times New Roman"/>
          <w:bCs/>
          <w:color w:val="000000" w:themeColor="text1"/>
          <w:szCs w:val="36"/>
          <w:lang w:eastAsia="de-DE"/>
        </w:rPr>
        <w:t>volontaire</w:t>
      </w:r>
      <w:proofErr w:type="spellEnd"/>
      <w:r>
        <w:rPr>
          <w:rFonts w:eastAsia="Times New Roman" w:cs="Times New Roman"/>
          <w:bCs/>
          <w:color w:val="000000" w:themeColor="text1"/>
          <w:szCs w:val="36"/>
          <w:lang w:eastAsia="de-DE"/>
        </w:rPr>
        <w:t xml:space="preserve"> au </w:t>
      </w:r>
      <w:proofErr w:type="spellStart"/>
      <w:r>
        <w:rPr>
          <w:rFonts w:eastAsia="Times New Roman" w:cs="Times New Roman"/>
          <w:bCs/>
          <w:color w:val="000000" w:themeColor="text1"/>
          <w:szCs w:val="36"/>
          <w:lang w:eastAsia="de-DE"/>
        </w:rPr>
        <w:t>centre</w:t>
      </w:r>
      <w:proofErr w:type="spellEnd"/>
      <w:r>
        <w:rPr>
          <w:rFonts w:eastAsia="Times New Roman" w:cs="Times New Roman"/>
          <w:bCs/>
          <w:color w:val="000000" w:themeColor="text1"/>
          <w:szCs w:val="36"/>
          <w:lang w:eastAsia="de-DE"/>
        </w:rPr>
        <w:t xml:space="preserve">. </w:t>
      </w:r>
      <w:proofErr w:type="spellStart"/>
      <w:r>
        <w:rPr>
          <w:rFonts w:eastAsia="Times New Roman" w:cs="Times New Roman"/>
          <w:bCs/>
          <w:color w:val="000000" w:themeColor="text1"/>
          <w:szCs w:val="36"/>
          <w:lang w:eastAsia="de-DE"/>
        </w:rPr>
        <w:t>Cette</w:t>
      </w:r>
      <w:proofErr w:type="spellEnd"/>
      <w:r>
        <w:rPr>
          <w:rFonts w:eastAsia="Times New Roman" w:cs="Times New Roman"/>
          <w:bCs/>
          <w:color w:val="000000" w:themeColor="text1"/>
          <w:szCs w:val="36"/>
          <w:lang w:eastAsia="de-DE"/>
        </w:rPr>
        <w:t xml:space="preserve"> </w:t>
      </w:r>
      <w:proofErr w:type="spellStart"/>
      <w:r>
        <w:rPr>
          <w:rFonts w:eastAsia="Times New Roman" w:cs="Times New Roman"/>
          <w:bCs/>
          <w:color w:val="000000" w:themeColor="text1"/>
          <w:szCs w:val="36"/>
          <w:lang w:eastAsia="de-DE"/>
        </w:rPr>
        <w:t>personne</w:t>
      </w:r>
      <w:proofErr w:type="spellEnd"/>
      <w:r>
        <w:rPr>
          <w:rFonts w:eastAsia="Times New Roman" w:cs="Times New Roman"/>
          <w:bCs/>
          <w:color w:val="000000" w:themeColor="text1"/>
          <w:szCs w:val="36"/>
          <w:lang w:eastAsia="de-DE"/>
        </w:rPr>
        <w:t xml:space="preserve"> </w:t>
      </w:r>
      <w:proofErr w:type="spellStart"/>
      <w:r>
        <w:rPr>
          <w:rFonts w:eastAsia="Times New Roman" w:cs="Times New Roman"/>
          <w:bCs/>
          <w:color w:val="000000" w:themeColor="text1"/>
          <w:szCs w:val="36"/>
          <w:lang w:eastAsia="de-DE"/>
        </w:rPr>
        <w:t>croise</w:t>
      </w:r>
      <w:proofErr w:type="spellEnd"/>
      <w:r>
        <w:rPr>
          <w:rFonts w:eastAsia="Times New Roman" w:cs="Times New Roman"/>
          <w:bCs/>
          <w:color w:val="000000" w:themeColor="text1"/>
          <w:szCs w:val="36"/>
          <w:lang w:eastAsia="de-DE"/>
        </w:rPr>
        <w:t xml:space="preserve"> les </w:t>
      </w:r>
      <w:proofErr w:type="spellStart"/>
      <w:r>
        <w:rPr>
          <w:rFonts w:eastAsia="Times New Roman" w:cs="Times New Roman"/>
          <w:bCs/>
          <w:color w:val="000000" w:themeColor="text1"/>
          <w:szCs w:val="36"/>
          <w:lang w:eastAsia="de-DE"/>
        </w:rPr>
        <w:t>bras</w:t>
      </w:r>
      <w:proofErr w:type="spellEnd"/>
      <w:r>
        <w:rPr>
          <w:rFonts w:eastAsia="Times New Roman" w:cs="Times New Roman"/>
          <w:bCs/>
          <w:color w:val="000000" w:themeColor="text1"/>
          <w:szCs w:val="36"/>
          <w:lang w:eastAsia="de-DE"/>
        </w:rPr>
        <w:t xml:space="preserve"> </w:t>
      </w:r>
      <w:proofErr w:type="spellStart"/>
      <w:r>
        <w:rPr>
          <w:rFonts w:eastAsia="Times New Roman" w:cs="Times New Roman"/>
          <w:bCs/>
          <w:color w:val="000000" w:themeColor="text1"/>
          <w:szCs w:val="36"/>
          <w:lang w:eastAsia="de-DE"/>
        </w:rPr>
        <w:t>sur</w:t>
      </w:r>
      <w:proofErr w:type="spellEnd"/>
      <w:r>
        <w:rPr>
          <w:rFonts w:eastAsia="Times New Roman" w:cs="Times New Roman"/>
          <w:bCs/>
          <w:color w:val="000000" w:themeColor="text1"/>
          <w:szCs w:val="36"/>
          <w:lang w:eastAsia="de-DE"/>
        </w:rPr>
        <w:t xml:space="preserve"> </w:t>
      </w:r>
      <w:proofErr w:type="spellStart"/>
      <w:r>
        <w:rPr>
          <w:rFonts w:eastAsia="Times New Roman" w:cs="Times New Roman"/>
          <w:bCs/>
          <w:color w:val="000000" w:themeColor="text1"/>
          <w:szCs w:val="36"/>
          <w:lang w:eastAsia="de-DE"/>
        </w:rPr>
        <w:t>sa</w:t>
      </w:r>
      <w:proofErr w:type="spellEnd"/>
      <w:r>
        <w:rPr>
          <w:rFonts w:eastAsia="Times New Roman" w:cs="Times New Roman"/>
          <w:bCs/>
          <w:color w:val="000000" w:themeColor="text1"/>
          <w:szCs w:val="36"/>
          <w:lang w:eastAsia="de-DE"/>
        </w:rPr>
        <w:t xml:space="preserve"> </w:t>
      </w:r>
      <w:proofErr w:type="spellStart"/>
      <w:r>
        <w:rPr>
          <w:rFonts w:eastAsia="Times New Roman" w:cs="Times New Roman"/>
          <w:bCs/>
          <w:color w:val="000000" w:themeColor="text1"/>
          <w:szCs w:val="36"/>
          <w:lang w:eastAsia="de-DE"/>
        </w:rPr>
        <w:t>poitrine</w:t>
      </w:r>
      <w:proofErr w:type="spellEnd"/>
      <w:r>
        <w:rPr>
          <w:rFonts w:eastAsia="Times New Roman" w:cs="Times New Roman"/>
          <w:bCs/>
          <w:color w:val="000000" w:themeColor="text1"/>
          <w:szCs w:val="36"/>
          <w:lang w:eastAsia="de-DE"/>
        </w:rPr>
        <w:t xml:space="preserve"> et se </w:t>
      </w:r>
      <w:proofErr w:type="spellStart"/>
      <w:r>
        <w:rPr>
          <w:rFonts w:eastAsia="Times New Roman" w:cs="Times New Roman"/>
          <w:bCs/>
          <w:color w:val="000000" w:themeColor="text1"/>
          <w:szCs w:val="36"/>
          <w:lang w:eastAsia="de-DE"/>
        </w:rPr>
        <w:t>laisse</w:t>
      </w:r>
      <w:proofErr w:type="spellEnd"/>
      <w:r>
        <w:rPr>
          <w:rFonts w:eastAsia="Times New Roman" w:cs="Times New Roman"/>
          <w:bCs/>
          <w:color w:val="000000" w:themeColor="text1"/>
          <w:szCs w:val="36"/>
          <w:lang w:eastAsia="de-DE"/>
        </w:rPr>
        <w:t xml:space="preserve"> </w:t>
      </w:r>
      <w:proofErr w:type="spellStart"/>
      <w:r>
        <w:rPr>
          <w:rFonts w:eastAsia="Times New Roman" w:cs="Times New Roman"/>
          <w:bCs/>
          <w:color w:val="000000" w:themeColor="text1"/>
          <w:szCs w:val="36"/>
          <w:lang w:eastAsia="de-DE"/>
        </w:rPr>
        <w:t>tomber</w:t>
      </w:r>
      <w:proofErr w:type="spellEnd"/>
      <w:r>
        <w:rPr>
          <w:rFonts w:eastAsia="Times New Roman" w:cs="Times New Roman"/>
          <w:bCs/>
          <w:color w:val="000000" w:themeColor="text1"/>
          <w:szCs w:val="36"/>
          <w:lang w:eastAsia="de-DE"/>
        </w:rPr>
        <w:t xml:space="preserve"> </w:t>
      </w:r>
      <w:proofErr w:type="spellStart"/>
      <w:r>
        <w:rPr>
          <w:rFonts w:eastAsia="Times New Roman" w:cs="Times New Roman"/>
          <w:bCs/>
          <w:color w:val="000000" w:themeColor="text1"/>
          <w:szCs w:val="36"/>
          <w:lang w:eastAsia="de-DE"/>
        </w:rPr>
        <w:t>plusieurs</w:t>
      </w:r>
      <w:proofErr w:type="spellEnd"/>
      <w:r>
        <w:rPr>
          <w:rFonts w:eastAsia="Times New Roman" w:cs="Times New Roman"/>
          <w:bCs/>
          <w:color w:val="000000" w:themeColor="text1"/>
          <w:szCs w:val="36"/>
          <w:lang w:eastAsia="de-DE"/>
        </w:rPr>
        <w:t xml:space="preserve"> </w:t>
      </w:r>
      <w:proofErr w:type="spellStart"/>
      <w:r>
        <w:rPr>
          <w:rFonts w:eastAsia="Times New Roman" w:cs="Times New Roman"/>
          <w:bCs/>
          <w:color w:val="000000" w:themeColor="text1"/>
          <w:szCs w:val="36"/>
          <w:lang w:eastAsia="de-DE"/>
        </w:rPr>
        <w:t>fois</w:t>
      </w:r>
      <w:proofErr w:type="spellEnd"/>
      <w:r>
        <w:rPr>
          <w:rFonts w:eastAsia="Times New Roman" w:cs="Times New Roman"/>
          <w:bCs/>
          <w:color w:val="000000" w:themeColor="text1"/>
          <w:szCs w:val="36"/>
          <w:lang w:eastAsia="de-DE"/>
        </w:rPr>
        <w:t xml:space="preserve"> </w:t>
      </w:r>
      <w:proofErr w:type="spellStart"/>
      <w:r>
        <w:rPr>
          <w:rFonts w:eastAsia="Times New Roman" w:cs="Times New Roman"/>
          <w:bCs/>
          <w:color w:val="000000" w:themeColor="text1"/>
          <w:szCs w:val="36"/>
          <w:lang w:eastAsia="de-DE"/>
        </w:rPr>
        <w:t>dans</w:t>
      </w:r>
      <w:proofErr w:type="spellEnd"/>
      <w:r>
        <w:rPr>
          <w:rFonts w:eastAsia="Times New Roman" w:cs="Times New Roman"/>
          <w:bCs/>
          <w:color w:val="000000" w:themeColor="text1"/>
          <w:szCs w:val="36"/>
          <w:lang w:eastAsia="de-DE"/>
        </w:rPr>
        <w:t xml:space="preserve"> les </w:t>
      </w:r>
      <w:proofErr w:type="spellStart"/>
      <w:r>
        <w:rPr>
          <w:rFonts w:eastAsia="Times New Roman" w:cs="Times New Roman"/>
          <w:bCs/>
          <w:color w:val="000000" w:themeColor="text1"/>
          <w:szCs w:val="36"/>
          <w:lang w:eastAsia="de-DE"/>
        </w:rPr>
        <w:t>bras</w:t>
      </w:r>
      <w:proofErr w:type="spellEnd"/>
      <w:r>
        <w:rPr>
          <w:rFonts w:eastAsia="Times New Roman" w:cs="Times New Roman"/>
          <w:bCs/>
          <w:color w:val="000000" w:themeColor="text1"/>
          <w:szCs w:val="36"/>
          <w:lang w:eastAsia="de-DE"/>
        </w:rPr>
        <w:t xml:space="preserve"> des </w:t>
      </w:r>
      <w:proofErr w:type="spellStart"/>
      <w:r>
        <w:rPr>
          <w:rFonts w:eastAsia="Times New Roman" w:cs="Times New Roman"/>
          <w:bCs/>
          <w:color w:val="000000" w:themeColor="text1"/>
          <w:szCs w:val="36"/>
          <w:lang w:eastAsia="de-DE"/>
        </w:rPr>
        <w:t>personnes</w:t>
      </w:r>
      <w:proofErr w:type="spellEnd"/>
      <w:r>
        <w:rPr>
          <w:rFonts w:eastAsia="Times New Roman" w:cs="Times New Roman"/>
          <w:bCs/>
          <w:color w:val="000000" w:themeColor="text1"/>
          <w:szCs w:val="36"/>
          <w:lang w:eastAsia="de-DE"/>
        </w:rPr>
        <w:t xml:space="preserve"> </w:t>
      </w:r>
      <w:proofErr w:type="spellStart"/>
      <w:r>
        <w:rPr>
          <w:rFonts w:eastAsia="Times New Roman" w:cs="Times New Roman"/>
          <w:bCs/>
          <w:color w:val="000000" w:themeColor="text1"/>
          <w:szCs w:val="36"/>
          <w:lang w:eastAsia="de-DE"/>
        </w:rPr>
        <w:t>sur</w:t>
      </w:r>
      <w:proofErr w:type="spellEnd"/>
      <w:r>
        <w:rPr>
          <w:rFonts w:eastAsia="Times New Roman" w:cs="Times New Roman"/>
          <w:bCs/>
          <w:color w:val="000000" w:themeColor="text1"/>
          <w:szCs w:val="36"/>
          <w:lang w:eastAsia="de-DE"/>
        </w:rPr>
        <w:t xml:space="preserve"> le </w:t>
      </w:r>
      <w:proofErr w:type="spellStart"/>
      <w:r>
        <w:rPr>
          <w:rFonts w:eastAsia="Times New Roman" w:cs="Times New Roman"/>
          <w:bCs/>
          <w:color w:val="000000" w:themeColor="text1"/>
          <w:szCs w:val="36"/>
          <w:lang w:eastAsia="de-DE"/>
        </w:rPr>
        <w:t>cercle</w:t>
      </w:r>
      <w:proofErr w:type="spellEnd"/>
      <w:r>
        <w:rPr>
          <w:rFonts w:eastAsia="Times New Roman" w:cs="Times New Roman"/>
          <w:bCs/>
          <w:color w:val="000000" w:themeColor="text1"/>
          <w:szCs w:val="36"/>
          <w:lang w:eastAsia="de-DE"/>
        </w:rPr>
        <w:t xml:space="preserve">. </w:t>
      </w:r>
    </w:p>
    <w:p w:rsidR="0097160F" w:rsidRDefault="0097160F" w:rsidP="0097160F">
      <w:pPr>
        <w:pStyle w:val="Listenabsatz"/>
        <w:spacing w:before="100" w:beforeAutospacing="1" w:after="100" w:afterAutospacing="1"/>
        <w:ind w:left="674"/>
        <w:outlineLvl w:val="1"/>
        <w:rPr>
          <w:rFonts w:eastAsia="Times New Roman" w:cs="Times New Roman"/>
          <w:bCs/>
          <w:color w:val="000000" w:themeColor="text1"/>
          <w:szCs w:val="36"/>
          <w:lang w:eastAsia="de-DE"/>
        </w:rPr>
      </w:pPr>
    </w:p>
    <w:p w:rsidR="0097160F" w:rsidRPr="00AA6E9D" w:rsidRDefault="008B32C5" w:rsidP="0097160F">
      <w:pPr>
        <w:pStyle w:val="Listenabsatz"/>
        <w:numPr>
          <w:ilvl w:val="0"/>
          <w:numId w:val="1"/>
        </w:numPr>
        <w:spacing w:before="100" w:beforeAutospacing="1" w:after="100" w:afterAutospacing="1"/>
        <w:ind w:left="674"/>
        <w:outlineLvl w:val="1"/>
        <w:rPr>
          <w:rFonts w:eastAsia="Times New Roman" w:cs="Times New Roman"/>
          <w:bCs/>
          <w:i/>
          <w:color w:val="FF0000"/>
          <w:szCs w:val="36"/>
          <w:lang w:eastAsia="de-DE"/>
        </w:rPr>
      </w:pPr>
      <w:r>
        <w:rPr>
          <w:rFonts w:eastAsia="Times New Roman" w:cs="Times New Roman"/>
          <w:bCs/>
          <w:szCs w:val="36"/>
          <w:lang w:eastAsia="de-DE"/>
        </w:rPr>
        <w:t xml:space="preserve">Wenn ihr </w:t>
      </w:r>
      <w:r w:rsidR="00746DA5">
        <w:rPr>
          <w:rFonts w:eastAsia="Times New Roman" w:cs="Times New Roman"/>
          <w:bCs/>
          <w:szCs w:val="36"/>
          <w:lang w:eastAsia="de-DE"/>
        </w:rPr>
        <w:t xml:space="preserve">nach Kiel </w:t>
      </w:r>
      <w:proofErr w:type="gramStart"/>
      <w:r w:rsidR="00746DA5">
        <w:rPr>
          <w:rFonts w:eastAsia="Times New Roman" w:cs="Times New Roman"/>
          <w:bCs/>
          <w:szCs w:val="36"/>
          <w:lang w:eastAsia="de-DE"/>
        </w:rPr>
        <w:t>fähr</w:t>
      </w:r>
      <w:r w:rsidR="0097160F">
        <w:rPr>
          <w:rFonts w:eastAsia="Times New Roman" w:cs="Times New Roman"/>
          <w:bCs/>
          <w:szCs w:val="36"/>
          <w:lang w:eastAsia="de-DE"/>
        </w:rPr>
        <w:t>t</w:t>
      </w:r>
      <w:proofErr w:type="gramEnd"/>
      <w:r>
        <w:rPr>
          <w:rFonts w:eastAsia="Times New Roman" w:cs="Times New Roman"/>
          <w:bCs/>
          <w:szCs w:val="36"/>
          <w:lang w:eastAsia="de-DE"/>
        </w:rPr>
        <w:t>, in welchem Bundesland befindet ihr euch</w:t>
      </w:r>
      <w:r w:rsidR="0097160F">
        <w:rPr>
          <w:rFonts w:eastAsia="Times New Roman" w:cs="Times New Roman"/>
          <w:bCs/>
          <w:szCs w:val="36"/>
          <w:lang w:eastAsia="de-DE"/>
        </w:rPr>
        <w:t xml:space="preserve"> dann?</w:t>
      </w:r>
      <w:r w:rsidR="00AA6E9D">
        <w:rPr>
          <w:rFonts w:eastAsia="Times New Roman" w:cs="Times New Roman"/>
          <w:bCs/>
          <w:szCs w:val="36"/>
          <w:lang w:eastAsia="de-DE"/>
        </w:rPr>
        <w:t xml:space="preserve"> </w:t>
      </w:r>
      <w:r w:rsidR="00AA6E9D" w:rsidRPr="00AA6E9D">
        <w:rPr>
          <w:rFonts w:eastAsia="Times New Roman" w:cs="Times New Roman"/>
          <w:bCs/>
          <w:i/>
          <w:color w:val="FF0000"/>
          <w:szCs w:val="36"/>
          <w:lang w:eastAsia="de-DE"/>
        </w:rPr>
        <w:t>Schleswig-Holstein</w:t>
      </w:r>
    </w:p>
    <w:p w:rsidR="005A0AE0" w:rsidRPr="00AA6E9D" w:rsidRDefault="0097160F" w:rsidP="00AA6E9D">
      <w:pPr>
        <w:pStyle w:val="Listenabsatz"/>
        <w:spacing w:before="100" w:beforeAutospacing="1" w:after="100" w:afterAutospacing="1"/>
        <w:ind w:left="674"/>
        <w:outlineLvl w:val="1"/>
        <w:rPr>
          <w:rFonts w:eastAsia="Times New Roman" w:cs="Times New Roman"/>
          <w:bCs/>
          <w:i/>
          <w:color w:val="FF0000"/>
          <w:szCs w:val="36"/>
          <w:lang w:val="fr-FR" w:eastAsia="de-DE"/>
        </w:rPr>
      </w:pPr>
      <w:r>
        <w:rPr>
          <w:rFonts w:eastAsia="Times New Roman" w:cs="Times New Roman"/>
          <w:bCs/>
          <w:szCs w:val="36"/>
          <w:lang w:val="fr-FR" w:eastAsia="de-DE"/>
        </w:rPr>
        <w:t xml:space="preserve"> </w:t>
      </w:r>
      <w:r w:rsidR="008B32C5">
        <w:rPr>
          <w:rFonts w:eastAsia="Times New Roman" w:cs="Times New Roman"/>
          <w:bCs/>
          <w:szCs w:val="36"/>
          <w:lang w:val="fr-FR" w:eastAsia="de-DE"/>
        </w:rPr>
        <w:t>Si vous allez</w:t>
      </w:r>
      <w:r>
        <w:rPr>
          <w:rFonts w:eastAsia="Times New Roman" w:cs="Times New Roman"/>
          <w:bCs/>
          <w:szCs w:val="36"/>
          <w:lang w:val="fr-FR" w:eastAsia="de-DE"/>
        </w:rPr>
        <w:t xml:space="preserve"> à Brest dans </w:t>
      </w:r>
      <w:r w:rsidR="008B32C5">
        <w:rPr>
          <w:rFonts w:eastAsia="Times New Roman" w:cs="Times New Roman"/>
          <w:bCs/>
          <w:szCs w:val="36"/>
          <w:lang w:val="fr-FR" w:eastAsia="de-DE"/>
        </w:rPr>
        <w:t>quelle région vous trouvez-vous</w:t>
      </w:r>
      <w:r w:rsidR="00AA6E9D">
        <w:rPr>
          <w:rFonts w:eastAsia="Times New Roman" w:cs="Times New Roman"/>
          <w:bCs/>
          <w:szCs w:val="36"/>
          <w:lang w:val="fr-FR" w:eastAsia="de-DE"/>
        </w:rPr>
        <w:t xml:space="preserve">? </w:t>
      </w:r>
      <w:r w:rsidR="00AA6E9D" w:rsidRPr="00AA6E9D">
        <w:rPr>
          <w:rFonts w:eastAsia="Times New Roman" w:cs="Times New Roman"/>
          <w:bCs/>
          <w:i/>
          <w:color w:val="FF0000"/>
          <w:szCs w:val="36"/>
          <w:lang w:val="fr-FR" w:eastAsia="de-DE"/>
        </w:rPr>
        <w:t>Bretagne</w:t>
      </w:r>
    </w:p>
    <w:p w:rsidR="005A0AE0" w:rsidRPr="005A0AE0" w:rsidRDefault="005A0AE0">
      <w:r>
        <w:t xml:space="preserve">      </w:t>
      </w:r>
    </w:p>
    <w:sectPr w:rsidR="005A0AE0" w:rsidRPr="005A0AE0" w:rsidSect="00AA6E9D">
      <w:head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AE0" w:rsidRDefault="005A0AE0" w:rsidP="005A0AE0">
      <w:pPr>
        <w:spacing w:after="0" w:line="240" w:lineRule="auto"/>
      </w:pPr>
      <w:r>
        <w:separator/>
      </w:r>
    </w:p>
  </w:endnote>
  <w:endnote w:type="continuationSeparator" w:id="0">
    <w:p w:rsidR="005A0AE0" w:rsidRDefault="005A0AE0" w:rsidP="005A0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AE0" w:rsidRDefault="005A0AE0" w:rsidP="005A0AE0">
      <w:pPr>
        <w:spacing w:after="0" w:line="240" w:lineRule="auto"/>
      </w:pPr>
      <w:r>
        <w:separator/>
      </w:r>
    </w:p>
  </w:footnote>
  <w:footnote w:type="continuationSeparator" w:id="0">
    <w:p w:rsidR="005A0AE0" w:rsidRDefault="005A0AE0" w:rsidP="005A0A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AE0" w:rsidRDefault="005A0AE0">
    <w:pPr>
      <w:pStyle w:val="Kopfzeile"/>
    </w:pPr>
    <w:r>
      <w:t>Chaosspiel</w:t>
    </w:r>
    <w:r>
      <w:tab/>
    </w:r>
    <w:r>
      <w:tab/>
      <w:t>Lösungen /</w:t>
    </w:r>
    <w:proofErr w:type="spellStart"/>
    <w:r>
      <w:t>solutions</w:t>
    </w:r>
    <w:proofErr w:type="spellEnd"/>
  </w:p>
  <w:p w:rsidR="005A0AE0" w:rsidRDefault="005A0AE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4549BB"/>
    <w:multiLevelType w:val="hybridMultilevel"/>
    <w:tmpl w:val="FED03936"/>
    <w:lvl w:ilvl="0" w:tplc="4CE44F24">
      <w:start w:val="1"/>
      <w:numFmt w:val="decimal"/>
      <w:lvlText w:val="%1."/>
      <w:lvlJc w:val="left"/>
      <w:pPr>
        <w:ind w:left="501" w:hanging="360"/>
      </w:pPr>
      <w:rPr>
        <w:b w:val="0"/>
        <w:i w:val="0"/>
        <w:color w:val="auto"/>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893"/>
    <w:rsid w:val="001118DC"/>
    <w:rsid w:val="001120AD"/>
    <w:rsid w:val="0016255D"/>
    <w:rsid w:val="001A5B95"/>
    <w:rsid w:val="002E6C3B"/>
    <w:rsid w:val="003306E9"/>
    <w:rsid w:val="005A0AE0"/>
    <w:rsid w:val="00746DA5"/>
    <w:rsid w:val="008B32C5"/>
    <w:rsid w:val="0097160F"/>
    <w:rsid w:val="00AA6E9D"/>
    <w:rsid w:val="00BA4893"/>
    <w:rsid w:val="00DD59CA"/>
    <w:rsid w:val="00F709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0F791"/>
  <w15:chartTrackingRefBased/>
  <w15:docId w15:val="{21AEED41-CA07-4B6F-B7CB-E712239AD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0AE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A0AE0"/>
  </w:style>
  <w:style w:type="paragraph" w:styleId="Fuzeile">
    <w:name w:val="footer"/>
    <w:basedOn w:val="Standard"/>
    <w:link w:val="FuzeileZchn"/>
    <w:uiPriority w:val="99"/>
    <w:unhideWhenUsed/>
    <w:rsid w:val="005A0AE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A0AE0"/>
  </w:style>
  <w:style w:type="paragraph" w:styleId="Listenabsatz">
    <w:name w:val="List Paragraph"/>
    <w:basedOn w:val="Standard"/>
    <w:uiPriority w:val="34"/>
    <w:qFormat/>
    <w:rsid w:val="0097160F"/>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1207</Words>
  <Characters>7610</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Drittort</dc:creator>
  <cp:keywords/>
  <dc:description/>
  <cp:lastModifiedBy>Drittort</cp:lastModifiedBy>
  <cp:revision>2</cp:revision>
  <dcterms:created xsi:type="dcterms:W3CDTF">2022-04-04T15:50:00Z</dcterms:created>
  <dcterms:modified xsi:type="dcterms:W3CDTF">2022-04-04T15:50:00Z</dcterms:modified>
</cp:coreProperties>
</file>